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A213D7">
        <w:rPr>
          <w:rFonts w:ascii="GHEA Grapalat" w:hAnsi="GHEA Grapalat"/>
          <w:i w:val="0"/>
          <w:sz w:val="24"/>
          <w:szCs w:val="24"/>
        </w:rPr>
        <w:t xml:space="preserve"> ЗАПРОСЕ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E4297" w:rsidRPr="002E4297">
        <w:rPr>
          <w:rFonts w:ascii="GHEA Grapalat" w:hAnsi="GHEA Grapalat"/>
          <w:i w:val="0"/>
          <w:sz w:val="24"/>
          <w:szCs w:val="24"/>
        </w:rPr>
        <w:t>23</w:t>
      </w:r>
      <w:r w:rsidR="00A213D7">
        <w:rPr>
          <w:rFonts w:ascii="GHEA Grapalat" w:hAnsi="GHEA Grapalat"/>
          <w:i w:val="0"/>
          <w:sz w:val="24"/>
          <w:szCs w:val="24"/>
        </w:rPr>
        <w:t>" "</w:t>
      </w:r>
      <w:r w:rsidR="002E4297">
        <w:rPr>
          <w:rFonts w:ascii="GHEA Grapalat" w:hAnsi="GHEA Grapalat"/>
          <w:i w:val="0"/>
          <w:sz w:val="24"/>
          <w:szCs w:val="24"/>
        </w:rPr>
        <w:t>июнья</w:t>
      </w:r>
      <w:r w:rsidRPr="009044F1">
        <w:rPr>
          <w:rFonts w:ascii="GHEA Grapalat" w:hAnsi="GHEA Grapalat"/>
          <w:i w:val="0"/>
          <w:sz w:val="24"/>
          <w:szCs w:val="24"/>
        </w:rPr>
        <w:t>" 20</w:t>
      </w:r>
      <w:r w:rsidR="00A213D7">
        <w:rPr>
          <w:rFonts w:ascii="GHEA Grapalat" w:hAnsi="GHEA Grapalat"/>
          <w:i w:val="0"/>
          <w:sz w:val="24"/>
          <w:szCs w:val="24"/>
        </w:rPr>
        <w:t>2</w:t>
      </w:r>
      <w:r w:rsidR="001415D4">
        <w:rPr>
          <w:rFonts w:ascii="GHEA Grapalat" w:hAnsi="GHEA Grapalat"/>
          <w:i w:val="0"/>
          <w:sz w:val="24"/>
          <w:szCs w:val="24"/>
        </w:rPr>
        <w:t>1</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213D7">
        <w:rPr>
          <w:rFonts w:ascii="GHEA Grapalat" w:hAnsi="GHEA Grapalat"/>
          <w:i w:val="0"/>
          <w:sz w:val="24"/>
          <w:szCs w:val="24"/>
          <w:lang w:val="en-US"/>
        </w:rPr>
        <w:t>N</w:t>
      </w:r>
      <w:r w:rsidR="00A213D7">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42EFE" w:rsidRPr="009044F1">
        <w:rPr>
          <w:rFonts w:ascii="GHEA Grapalat" w:hAnsi="GHEA Grapalat"/>
          <w:i w:val="0"/>
          <w:sz w:val="24"/>
          <w:szCs w:val="24"/>
        </w:rPr>
        <w:t xml:space="preserve"> </w:t>
      </w:r>
      <w:r w:rsidR="00A213D7">
        <w:rPr>
          <w:rFonts w:ascii="GHEA Grapalat" w:hAnsi="GHEA Grapalat"/>
          <w:i w:val="0"/>
          <w:sz w:val="24"/>
          <w:szCs w:val="24"/>
        </w:rPr>
        <w:t>N8POL-GHAPDzB 21/</w:t>
      </w:r>
      <w:r w:rsidR="002E4297">
        <w:rPr>
          <w:rFonts w:ascii="GHEA Grapalat" w:hAnsi="GHEA Grapalat"/>
          <w:i w:val="0"/>
          <w:sz w:val="24"/>
          <w:szCs w:val="24"/>
        </w:rPr>
        <w:t>13</w:t>
      </w:r>
      <w:r w:rsidR="00642EFE" w:rsidRPr="009044F1">
        <w:rPr>
          <w:rFonts w:ascii="GHEA Grapalat" w:hAnsi="GHEA Grapalat"/>
          <w:i w:val="0"/>
          <w:sz w:val="24"/>
          <w:szCs w:val="24"/>
        </w:rPr>
        <w:t xml:space="preserve">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5B3428" w:rsidRPr="009044F1" w:rsidRDefault="005B3428" w:rsidP="005B3428">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Поликлиника</w:t>
      </w:r>
      <w:r w:rsidRPr="003018DB">
        <w:rPr>
          <w:rFonts w:ascii="GHEA Grapalat" w:hAnsi="GHEA Grapalat"/>
          <w:i w:val="0"/>
          <w:sz w:val="24"/>
          <w:szCs w:val="24"/>
        </w:rPr>
        <w:t xml:space="preserve"> </w:t>
      </w:r>
      <w:r>
        <w:rPr>
          <w:rFonts w:ascii="GHEA Grapalat" w:hAnsi="GHEA Grapalat"/>
          <w:i w:val="0"/>
          <w:sz w:val="24"/>
          <w:szCs w:val="24"/>
          <w:lang w:val="en-US"/>
        </w:rPr>
        <w:t>N</w:t>
      </w:r>
      <w:r>
        <w:rPr>
          <w:rFonts w:ascii="GHEA Grapalat" w:hAnsi="GHEA Grapalat"/>
          <w:i w:val="0"/>
          <w:sz w:val="24"/>
          <w:szCs w:val="24"/>
        </w:rPr>
        <w:t>8 ЗАО</w:t>
      </w:r>
      <w:r w:rsidRPr="009044F1">
        <w:rPr>
          <w:rFonts w:ascii="GHEA Grapalat" w:hAnsi="GHEA Grapalat"/>
          <w:i w:val="0"/>
          <w:sz w:val="24"/>
          <w:szCs w:val="24"/>
        </w:rPr>
        <w:t xml:space="preserve"> , находящийся по адресу:</w:t>
      </w:r>
      <w:r w:rsidRPr="005A330A">
        <w:rPr>
          <w:rFonts w:ascii="GHEA Grapalat" w:hAnsi="GHEA Grapalat"/>
          <w:i w:val="0"/>
          <w:sz w:val="24"/>
          <w:szCs w:val="24"/>
        </w:rPr>
        <w:t xml:space="preserve"> </w:t>
      </w:r>
      <w:r>
        <w:rPr>
          <w:rFonts w:ascii="GHEA Grapalat" w:hAnsi="GHEA Grapalat"/>
          <w:i w:val="0"/>
          <w:sz w:val="24"/>
          <w:szCs w:val="24"/>
        </w:rPr>
        <w:t xml:space="preserve">г.Ереван, Баграмян 51а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5B3428" w:rsidRPr="00782D60" w:rsidRDefault="005B3428" w:rsidP="005B342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5B3428" w:rsidRPr="003A1EBB" w:rsidRDefault="001415D4" w:rsidP="005B342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Химических реагентов</w:t>
      </w:r>
      <w:r w:rsidR="005B3428">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9C1B4C" w:rsidRDefault="009C1B4C" w:rsidP="009C1B4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Pr>
          <w:rFonts w:ascii="GHEA Grapalat" w:hAnsi="GHEA Grapalat"/>
          <w:i w:val="0"/>
          <w:sz w:val="24"/>
          <w:szCs w:val="24"/>
        </w:rPr>
        <w:t>1</w:t>
      </w:r>
      <w:r w:rsidRPr="009C1B4C">
        <w:rPr>
          <w:rFonts w:ascii="GHEA Grapalat" w:hAnsi="GHEA Grapalat"/>
          <w:i w:val="0"/>
          <w:sz w:val="24"/>
          <w:szCs w:val="24"/>
        </w:rPr>
        <w:t>1</w:t>
      </w:r>
      <w:r>
        <w:rPr>
          <w:rFonts w:ascii="GHEA Grapalat" w:hAnsi="GHEA Grapalat"/>
          <w:i w:val="0"/>
          <w:sz w:val="24"/>
          <w:szCs w:val="24"/>
        </w:rPr>
        <w:t>:</w:t>
      </w:r>
      <w:r w:rsidRPr="009C1B4C">
        <w:rPr>
          <w:rFonts w:ascii="GHEA Grapalat" w:hAnsi="GHEA Grapalat"/>
          <w:i w:val="0"/>
          <w:sz w:val="24"/>
          <w:szCs w:val="24"/>
        </w:rPr>
        <w:t>0</w:t>
      </w:r>
      <w:r>
        <w:rPr>
          <w:rFonts w:ascii="GHEA Grapalat" w:hAnsi="GHEA Grapalat"/>
          <w:i w:val="0"/>
          <w:sz w:val="24"/>
          <w:szCs w:val="24"/>
        </w:rPr>
        <w:t>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 xml:space="preserve">обеспечивает </w:t>
      </w:r>
      <w:r w:rsidRPr="009044F1">
        <w:rPr>
          <w:rFonts w:ascii="GHEA Grapalat" w:hAnsi="GHEA Grapalat"/>
          <w:i w:val="0"/>
          <w:sz w:val="24"/>
          <w:szCs w:val="24"/>
        </w:rPr>
        <w:lastRenderedPageBreak/>
        <w:t>бесплатное предоставление приглашения в бумажной форме</w:t>
      </w:r>
      <w:r>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C1B4C" w:rsidRPr="000F11E5" w:rsidRDefault="009C1B4C" w:rsidP="009C1B4C">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запросе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Pr>
          <w:rFonts w:ascii="GHEA Grapalat" w:hAnsi="GHEA Grapalat"/>
          <w:i w:val="0"/>
          <w:sz w:val="24"/>
          <w:szCs w:val="24"/>
        </w:rPr>
        <w:t>г.Ереван, Баграмян 51а</w:t>
      </w:r>
      <w:r w:rsidRPr="000F11E5">
        <w:rPr>
          <w:rFonts w:ascii="GHEA Grapalat" w:hAnsi="GHEA Grapalat"/>
          <w:i w:val="0"/>
          <w:sz w:val="16"/>
          <w:szCs w:val="24"/>
        </w:rPr>
        <w:t xml:space="preserve"> </w:t>
      </w:r>
      <w:r w:rsidRPr="000F0CA8">
        <w:rPr>
          <w:rFonts w:ascii="GHEA Grapalat" w:hAnsi="GHEA Grapalat"/>
          <w:i w:val="0"/>
          <w:sz w:val="24"/>
          <w:szCs w:val="24"/>
        </w:rPr>
        <w:t>в документарной форме, до _</w:t>
      </w:r>
      <w:r>
        <w:rPr>
          <w:rFonts w:ascii="GHEA Grapalat" w:hAnsi="GHEA Grapalat"/>
          <w:i w:val="0"/>
          <w:sz w:val="24"/>
          <w:szCs w:val="24"/>
        </w:rPr>
        <w:t>11:00</w:t>
      </w:r>
      <w:r w:rsidRPr="000F0CA8">
        <w:rPr>
          <w:rFonts w:ascii="GHEA Grapalat" w:hAnsi="GHEA Grapalat"/>
          <w:i w:val="0"/>
          <w:sz w:val="24"/>
          <w:szCs w:val="24"/>
        </w:rPr>
        <w:t>_часов _</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9C1B4C" w:rsidRPr="000F11E5" w:rsidRDefault="009C1B4C" w:rsidP="009C1B4C">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Pr>
          <w:rFonts w:ascii="GHEA Grapalat" w:hAnsi="GHEA Grapalat"/>
          <w:i w:val="0"/>
          <w:sz w:val="24"/>
          <w:szCs w:val="24"/>
        </w:rPr>
        <w:t>г.Ереван, Баграмян 51а</w:t>
      </w:r>
      <w:r w:rsidRPr="000F0CA8">
        <w:rPr>
          <w:rFonts w:ascii="GHEA Grapalat" w:hAnsi="GHEA Grapalat"/>
          <w:i w:val="0"/>
          <w:sz w:val="24"/>
          <w:szCs w:val="24"/>
        </w:rPr>
        <w:t xml:space="preserve">, в </w:t>
      </w:r>
      <w:r>
        <w:rPr>
          <w:rFonts w:ascii="GHEA Grapalat" w:hAnsi="GHEA Grapalat"/>
          <w:i w:val="0"/>
          <w:sz w:val="24"/>
          <w:szCs w:val="24"/>
        </w:rPr>
        <w:t>11:00 часов "</w:t>
      </w:r>
      <w:r w:rsidR="00D543B5">
        <w:rPr>
          <w:rFonts w:ascii="GHEA Grapalat" w:hAnsi="GHEA Grapalat"/>
          <w:i w:val="0"/>
          <w:sz w:val="24"/>
          <w:szCs w:val="24"/>
        </w:rPr>
        <w:t>01</w:t>
      </w:r>
      <w:r>
        <w:rPr>
          <w:rFonts w:ascii="GHEA Grapalat" w:hAnsi="GHEA Grapalat"/>
          <w:i w:val="0"/>
          <w:sz w:val="24"/>
          <w:szCs w:val="24"/>
        </w:rPr>
        <w:t>" "</w:t>
      </w:r>
      <w:r w:rsidR="002E4297">
        <w:rPr>
          <w:rFonts w:ascii="GHEA Grapalat" w:hAnsi="GHEA Grapalat"/>
          <w:i w:val="0"/>
          <w:sz w:val="24"/>
          <w:szCs w:val="24"/>
        </w:rPr>
        <w:t>ию</w:t>
      </w:r>
      <w:r w:rsidR="00D543B5">
        <w:rPr>
          <w:rFonts w:ascii="GHEA Grapalat" w:hAnsi="GHEA Grapalat"/>
          <w:i w:val="0"/>
          <w:sz w:val="24"/>
          <w:szCs w:val="24"/>
        </w:rPr>
        <w:t>л</w:t>
      </w:r>
      <w:r w:rsidR="002E4297">
        <w:rPr>
          <w:rFonts w:ascii="GHEA Grapalat" w:hAnsi="GHEA Grapalat"/>
          <w:i w:val="0"/>
          <w:sz w:val="24"/>
          <w:szCs w:val="24"/>
        </w:rPr>
        <w:t>ья</w:t>
      </w:r>
      <w:r w:rsidR="00D543B5">
        <w:rPr>
          <w:rFonts w:ascii="GHEA Grapalat" w:hAnsi="GHEA Grapalat"/>
          <w:i w:val="0"/>
          <w:sz w:val="24"/>
          <w:szCs w:val="24"/>
        </w:rPr>
        <w:t>»</w:t>
      </w:r>
      <w:r>
        <w:rPr>
          <w:rFonts w:ascii="GHEA Grapalat" w:hAnsi="GHEA Grapalat"/>
          <w:i w:val="0"/>
          <w:sz w:val="24"/>
          <w:szCs w:val="24"/>
        </w:rPr>
        <w:t xml:space="preserve"> </w:t>
      </w:r>
      <w:r w:rsidR="00D543B5">
        <w:rPr>
          <w:rFonts w:ascii="GHEA Grapalat" w:hAnsi="GHEA Grapalat"/>
          <w:i w:val="0"/>
          <w:sz w:val="24"/>
          <w:szCs w:val="24"/>
        </w:rPr>
        <w:t>«</w:t>
      </w:r>
      <w:r>
        <w:rPr>
          <w:rFonts w:ascii="GHEA Grapalat" w:hAnsi="GHEA Grapalat"/>
          <w:i w:val="0"/>
          <w:sz w:val="24"/>
          <w:szCs w:val="24"/>
        </w:rPr>
        <w:t>20</w:t>
      </w:r>
      <w:r w:rsidRPr="009543E1">
        <w:rPr>
          <w:rFonts w:ascii="GHEA Grapalat" w:hAnsi="GHEA Grapalat"/>
          <w:i w:val="0"/>
          <w:sz w:val="24"/>
          <w:szCs w:val="24"/>
        </w:rPr>
        <w:t>2</w:t>
      </w:r>
      <w:r w:rsidR="00E3444B">
        <w:rPr>
          <w:rFonts w:ascii="GHEA Grapalat" w:hAnsi="GHEA Grapalat"/>
          <w:i w:val="0"/>
          <w:sz w:val="24"/>
          <w:szCs w:val="24"/>
        </w:rPr>
        <w:t>1</w:t>
      </w:r>
      <w:r>
        <w:rPr>
          <w:rFonts w:ascii="GHEA Grapalat" w:hAnsi="GHEA Grapalat"/>
          <w:i w:val="0"/>
          <w:sz w:val="24"/>
          <w:szCs w:val="24"/>
        </w:rPr>
        <w:t>г</w:t>
      </w:r>
      <w:r w:rsidR="00D543B5">
        <w:rPr>
          <w:rFonts w:ascii="GHEA Grapalat" w:hAnsi="GHEA Grapalat"/>
          <w:i w:val="0"/>
          <w:sz w:val="24"/>
          <w:szCs w:val="24"/>
        </w:rPr>
        <w:t>»</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C1B4C" w:rsidRPr="00DD2B43" w:rsidRDefault="009C1B4C" w:rsidP="009C1B4C">
      <w:pPr>
        <w:pStyle w:val="BodyTextIndent"/>
        <w:widowControl w:val="0"/>
        <w:spacing w:after="160" w:line="336" w:lineRule="auto"/>
        <w:ind w:left="2268" w:firstLine="11"/>
        <w:rPr>
          <w:rFonts w:ascii="GHEA Grapalat" w:hAnsi="GHEA Grapalat"/>
          <w:i w:val="0"/>
          <w:sz w:val="24"/>
          <w:szCs w:val="24"/>
        </w:rPr>
      </w:pPr>
      <w:r w:rsidRPr="00DD2B43">
        <w:rPr>
          <w:rFonts w:ascii="GHEA Grapalat" w:hAnsi="GHEA Grapalat"/>
          <w:i w:val="0"/>
          <w:sz w:val="24"/>
          <w:szCs w:val="24"/>
        </w:rPr>
        <w:t xml:space="preserve">Телефон </w:t>
      </w:r>
      <w:r w:rsidRPr="004F72E4">
        <w:rPr>
          <w:i w:val="0"/>
          <w:u w:val="single"/>
        </w:rPr>
        <w:t>010 27 09 30</w:t>
      </w:r>
    </w:p>
    <w:p w:rsidR="009C1B4C" w:rsidRPr="001807AD" w:rsidRDefault="009C1B4C" w:rsidP="009C1B4C">
      <w:pPr>
        <w:pStyle w:val="BodyTextIndent"/>
        <w:spacing w:line="240" w:lineRule="auto"/>
        <w:jc w:val="center"/>
        <w:rPr>
          <w:rFonts w:ascii="GHEA Grapalat" w:hAnsi="GHEA Grapalat"/>
          <w:i w:val="0"/>
          <w:u w:val="single"/>
          <w:lang w:val="af-ZA"/>
        </w:rPr>
      </w:pPr>
      <w:r w:rsidRPr="00DD2B43">
        <w:rPr>
          <w:rFonts w:ascii="GHEA Grapalat" w:hAnsi="GHEA Grapalat"/>
          <w:i w:val="0"/>
          <w:sz w:val="24"/>
          <w:szCs w:val="24"/>
        </w:rPr>
        <w:t xml:space="preserve">Электронная почта </w:t>
      </w:r>
      <w:hyperlink r:id="rId8" w:history="1">
        <w:r w:rsidR="00D543B5" w:rsidRPr="008B4F12">
          <w:rPr>
            <w:rStyle w:val="Hyperlink"/>
            <w:i w:val="0"/>
          </w:rPr>
          <w:t>g.avagyan.tender@gmail.com</w:t>
        </w:r>
      </w:hyperlink>
    </w:p>
    <w:p w:rsidR="009C1B4C" w:rsidRPr="00BC0CCD" w:rsidRDefault="009C1B4C" w:rsidP="009C1B4C">
      <w:pPr>
        <w:pStyle w:val="BodyTextIndent"/>
        <w:widowControl w:val="0"/>
        <w:spacing w:line="240" w:lineRule="auto"/>
        <w:ind w:left="1406"/>
        <w:rPr>
          <w:rFonts w:ascii="GHEA Grapalat" w:hAnsi="GHEA Grapalat"/>
          <w:i w:val="0"/>
          <w:sz w:val="24"/>
          <w:szCs w:val="24"/>
        </w:rPr>
      </w:pPr>
    </w:p>
    <w:p w:rsidR="009C1B4C" w:rsidRPr="005B0D46" w:rsidRDefault="009C1B4C" w:rsidP="009C1B4C">
      <w:pPr>
        <w:pStyle w:val="BodyTextIndent"/>
        <w:widowControl w:val="0"/>
        <w:spacing w:after="160" w:line="336" w:lineRule="auto"/>
        <w:ind w:firstLine="0"/>
        <w:jc w:val="left"/>
        <w:rPr>
          <w:rFonts w:ascii="GHEA Grapalat" w:hAnsi="GHEA Grapalat"/>
          <w:i w:val="0"/>
          <w:sz w:val="24"/>
          <w:szCs w:val="24"/>
        </w:rPr>
      </w:pPr>
      <w:r w:rsidRPr="00DD2B43">
        <w:rPr>
          <w:rFonts w:ascii="GHEA Grapalat" w:hAnsi="GHEA Grapalat"/>
          <w:i w:val="0"/>
          <w:sz w:val="24"/>
          <w:szCs w:val="24"/>
        </w:rPr>
        <w:t xml:space="preserve">Заказчик </w:t>
      </w:r>
      <w:r>
        <w:rPr>
          <w:rFonts w:ascii="GHEA Grapalat" w:hAnsi="GHEA Grapalat"/>
          <w:i w:val="0"/>
          <w:sz w:val="24"/>
          <w:szCs w:val="24"/>
        </w:rPr>
        <w:t xml:space="preserve">  Поликлиника</w:t>
      </w:r>
      <w:r w:rsidRPr="007F27A9">
        <w:rPr>
          <w:rFonts w:ascii="GHEA Grapalat" w:hAnsi="GHEA Grapalat"/>
          <w:i w:val="0"/>
          <w:sz w:val="24"/>
          <w:szCs w:val="24"/>
        </w:rPr>
        <w:t xml:space="preserve"> </w:t>
      </w:r>
      <w:r>
        <w:rPr>
          <w:rFonts w:ascii="GHEA Grapalat" w:hAnsi="GHEA Grapalat"/>
          <w:i w:val="0"/>
          <w:sz w:val="24"/>
          <w:szCs w:val="24"/>
          <w:lang w:val="en-US"/>
        </w:rPr>
        <w:t>N</w:t>
      </w:r>
      <w:r>
        <w:rPr>
          <w:rFonts w:ascii="GHEA Grapalat" w:hAnsi="GHEA Grapalat"/>
          <w:i w:val="0"/>
          <w:sz w:val="24"/>
          <w:szCs w:val="24"/>
        </w:rPr>
        <w:t>8 ЗАО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213D7">
        <w:rPr>
          <w:rFonts w:ascii="GHEA Grapalat" w:hAnsi="GHEA Grapalat"/>
          <w:i/>
        </w:rPr>
        <w:t>N8POL-GHAPDzB 21/</w:t>
      </w:r>
      <w:r w:rsidR="002E4297">
        <w:rPr>
          <w:rFonts w:ascii="GHEA Grapalat" w:hAnsi="GHEA Grapalat"/>
          <w:i/>
        </w:rPr>
        <w:t>13</w:t>
      </w:r>
      <w:r w:rsidR="00096865" w:rsidRPr="009044F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9C1B4C">
        <w:rPr>
          <w:rFonts w:ascii="GHEA Grapalat" w:hAnsi="GHEA Grapalat"/>
          <w:i/>
        </w:rPr>
        <w:t>2</w:t>
      </w:r>
      <w:r w:rsidR="00096865" w:rsidRPr="009044F1">
        <w:rPr>
          <w:rFonts w:ascii="GHEA Grapalat" w:hAnsi="GHEA Grapalat"/>
          <w:i/>
        </w:rPr>
        <w:t xml:space="preserve"> от </w:t>
      </w:r>
      <w:r w:rsidR="002E4297">
        <w:rPr>
          <w:rFonts w:ascii="GHEA Grapalat" w:hAnsi="GHEA Grapalat"/>
          <w:i/>
        </w:rPr>
        <w:t>23</w:t>
      </w:r>
      <w:r w:rsidR="009C1B4C">
        <w:rPr>
          <w:rFonts w:ascii="GHEA Grapalat" w:hAnsi="GHEA Grapalat"/>
          <w:i/>
        </w:rPr>
        <w:t>.</w:t>
      </w:r>
      <w:r w:rsidR="00E3444B">
        <w:rPr>
          <w:rFonts w:ascii="GHEA Grapalat" w:hAnsi="GHEA Grapalat"/>
          <w:i/>
        </w:rPr>
        <w:t>0</w:t>
      </w:r>
      <w:r w:rsidR="002E4297">
        <w:rPr>
          <w:rFonts w:ascii="GHEA Grapalat" w:hAnsi="GHEA Grapalat"/>
          <w:i/>
        </w:rPr>
        <w:t>6</w:t>
      </w:r>
      <w:r w:rsidR="009C1B4C">
        <w:rPr>
          <w:rFonts w:ascii="GHEA Grapalat" w:hAnsi="GHEA Grapalat"/>
          <w:i/>
        </w:rPr>
        <w:t>.20</w:t>
      </w:r>
      <w:r w:rsidR="00096865" w:rsidRPr="009044F1">
        <w:rPr>
          <w:rFonts w:ascii="GHEA Grapalat" w:hAnsi="GHEA Grapalat"/>
          <w:i/>
        </w:rPr>
        <w:t>2</w:t>
      </w:r>
      <w:r w:rsidR="00E3444B">
        <w:rPr>
          <w:rFonts w:ascii="GHEA Grapalat" w:hAnsi="GHEA Grapalat"/>
          <w:i/>
        </w:rPr>
        <w:t>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C1B4C" w:rsidRPr="00025199" w:rsidRDefault="00D543B5" w:rsidP="009C1B4C">
      <w:pPr>
        <w:pStyle w:val="BodyText"/>
        <w:widowControl w:val="0"/>
        <w:spacing w:after="160" w:line="360" w:lineRule="auto"/>
        <w:ind w:right="-7" w:firstLine="567"/>
        <w:jc w:val="center"/>
        <w:rPr>
          <w:rFonts w:ascii="GHEA Grapalat" w:hAnsi="GHEA Grapalat"/>
          <w:sz w:val="20"/>
          <w:szCs w:val="20"/>
        </w:rPr>
      </w:pPr>
      <w:r>
        <w:rPr>
          <w:rFonts w:ascii="GHEA Grapalat" w:hAnsi="GHEA Grapalat"/>
          <w:i/>
          <w:sz w:val="20"/>
          <w:szCs w:val="20"/>
        </w:rPr>
        <w:t>«</w:t>
      </w:r>
      <w:r w:rsidR="009C1B4C">
        <w:rPr>
          <w:rFonts w:ascii="GHEA Grapalat" w:hAnsi="GHEA Grapalat"/>
          <w:i/>
          <w:sz w:val="20"/>
          <w:szCs w:val="20"/>
        </w:rPr>
        <w:t xml:space="preserve">Поликлиника </w:t>
      </w:r>
      <w:r w:rsidR="009C1B4C">
        <w:rPr>
          <w:rFonts w:ascii="GHEA Grapalat" w:hAnsi="GHEA Grapalat"/>
          <w:i/>
          <w:sz w:val="20"/>
          <w:szCs w:val="20"/>
          <w:lang w:val="en-US"/>
        </w:rPr>
        <w:t>N</w:t>
      </w:r>
      <w:r w:rsidR="009C1B4C">
        <w:rPr>
          <w:rFonts w:ascii="GHEA Grapalat" w:hAnsi="GHEA Grapalat"/>
          <w:i/>
          <w:sz w:val="20"/>
          <w:szCs w:val="20"/>
        </w:rPr>
        <w:t>8</w:t>
      </w:r>
      <w:r>
        <w:rPr>
          <w:rFonts w:ascii="GHEA Grapalat" w:hAnsi="GHEA Grapalat"/>
          <w:i/>
          <w:sz w:val="20"/>
          <w:szCs w:val="20"/>
        </w:rPr>
        <w:t>»</w:t>
      </w:r>
      <w:r w:rsidR="009C1B4C">
        <w:rPr>
          <w:rFonts w:ascii="GHEA Grapalat" w:hAnsi="GHEA Grapalat"/>
          <w:i/>
          <w:sz w:val="20"/>
          <w:szCs w:val="20"/>
        </w:rPr>
        <w:t>ЗАО</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9C1B4C" w:rsidRPr="003018DB" w:rsidRDefault="009C1B4C" w:rsidP="009C1B4C">
      <w:pPr>
        <w:pStyle w:val="BodyText"/>
        <w:widowControl w:val="0"/>
        <w:spacing w:after="160" w:line="360" w:lineRule="auto"/>
        <w:ind w:right="-7"/>
        <w:jc w:val="center"/>
        <w:rPr>
          <w:rFonts w:ascii="GHEA Grapalat" w:hAnsi="GHEA Grapalat"/>
        </w:rPr>
      </w:pPr>
      <w:r w:rsidRPr="00BC0CCD">
        <w:rPr>
          <w:rFonts w:ascii="GHEA Grapalat" w:hAnsi="GHEA Grapalat"/>
        </w:rPr>
        <w:t xml:space="preserve">НА ЗАПРОС КОТИРОВОК, ОБЪЯВЛЕННЫЙ С ЦЕЛЬЮ ПРИОБРЕТЕНИЯ </w:t>
      </w:r>
      <w:r w:rsidR="00D543B5">
        <w:rPr>
          <w:rFonts w:ascii="GHEA Grapalat" w:hAnsi="GHEA Grapalat"/>
        </w:rPr>
        <w:t>«</w:t>
      </w:r>
      <w:r w:rsidR="00E3444B">
        <w:rPr>
          <w:rFonts w:ascii="GHEA Grapalat" w:hAnsi="GHEA Grapalat"/>
        </w:rPr>
        <w:t>ХИМИЧЕСКИХ РЕАГЕНТОВ</w:t>
      </w:r>
      <w:r w:rsidR="00D543B5">
        <w:rPr>
          <w:rFonts w:ascii="GHEA Grapalat" w:hAnsi="GHEA Grapalat"/>
        </w:rPr>
        <w:t>»</w:t>
      </w:r>
      <w:r w:rsidRPr="00BC0CCD">
        <w:rPr>
          <w:rFonts w:ascii="GHEA Grapalat" w:hAnsi="GHEA Grapalat"/>
        </w:rPr>
        <w:t xml:space="preserve"> ДЛЯ НУЖД </w:t>
      </w:r>
      <w:r w:rsidR="00D543B5">
        <w:rPr>
          <w:rFonts w:ascii="GHEA Grapalat" w:hAnsi="GHEA Grapalat"/>
        </w:rPr>
        <w:t>«</w:t>
      </w:r>
      <w:r>
        <w:rPr>
          <w:rFonts w:ascii="GHEA Grapalat" w:hAnsi="GHEA Grapalat"/>
        </w:rPr>
        <w:t xml:space="preserve">Поликлиники </w:t>
      </w:r>
      <w:r w:rsidRPr="003018DB">
        <w:rPr>
          <w:rFonts w:ascii="GHEA Grapalat" w:hAnsi="GHEA Grapalat"/>
        </w:rPr>
        <w:t>N</w:t>
      </w:r>
      <w:r>
        <w:rPr>
          <w:rFonts w:ascii="GHEA Grapalat" w:hAnsi="GHEA Grapalat"/>
        </w:rPr>
        <w:t>8</w:t>
      </w:r>
      <w:r w:rsidR="00D543B5">
        <w:rPr>
          <w:rFonts w:ascii="GHEA Grapalat" w:hAnsi="GHEA Grapalat"/>
        </w:rPr>
        <w:t>»</w:t>
      </w:r>
      <w:r w:rsidRPr="003018DB">
        <w:rPr>
          <w:rFonts w:ascii="GHEA Grapalat" w:hAnsi="GHEA Grapalat"/>
        </w:rPr>
        <w:t xml:space="preserve">ЗАО </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9C1B4C" w:rsidRPr="009044F1" w:rsidRDefault="009C1B4C" w:rsidP="009C1B4C">
      <w:pPr>
        <w:widowControl w:val="0"/>
        <w:spacing w:after="160"/>
        <w:ind w:firstLine="567"/>
        <w:jc w:val="center"/>
        <w:rPr>
          <w:rFonts w:ascii="GHEA Grapalat" w:hAnsi="GHEA Grapalat"/>
          <w:i/>
        </w:rPr>
      </w:pPr>
    </w:p>
    <w:p w:rsidR="009C1B4C" w:rsidRPr="003018DB" w:rsidRDefault="00E3444B" w:rsidP="009C1B4C">
      <w:pPr>
        <w:pStyle w:val="BodyTextIndent"/>
        <w:widowControl w:val="0"/>
        <w:spacing w:line="240" w:lineRule="auto"/>
        <w:ind w:firstLine="0"/>
        <w:jc w:val="center"/>
        <w:rPr>
          <w:rFonts w:ascii="GHEA Grapalat" w:hAnsi="GHEA Grapalat"/>
          <w:b/>
          <w:sz w:val="24"/>
          <w:szCs w:val="24"/>
        </w:rPr>
      </w:pPr>
      <w:r>
        <w:rPr>
          <w:rFonts w:ascii="GHEA Grapalat" w:hAnsi="GHEA Grapalat"/>
          <w:b/>
          <w:sz w:val="24"/>
          <w:szCs w:val="24"/>
        </w:rPr>
        <w:t>ХИМИЧЕСКИХ РЕАГЕНТОВ</w:t>
      </w:r>
      <w:r w:rsidR="009C1B4C" w:rsidRPr="003018DB">
        <w:rPr>
          <w:rFonts w:ascii="GHEA Grapalat" w:hAnsi="GHEA Grapalat"/>
          <w:b/>
          <w:sz w:val="24"/>
          <w:szCs w:val="24"/>
        </w:rPr>
        <w:t xml:space="preserve">  </w:t>
      </w:r>
      <w:r w:rsidR="009C1B4C" w:rsidRPr="003018DB">
        <w:rPr>
          <w:rFonts w:ascii="GHEA Grapalat" w:hAnsi="GHEA Grapalat"/>
          <w:b/>
          <w:i w:val="0"/>
          <w:sz w:val="24"/>
          <w:szCs w:val="24"/>
        </w:rPr>
        <w:t>ДЛЯ НУЖД</w:t>
      </w:r>
      <w:r w:rsidR="009C1B4C" w:rsidRPr="003018DB">
        <w:rPr>
          <w:rFonts w:ascii="GHEA Grapalat" w:hAnsi="GHEA Grapalat"/>
          <w:b/>
          <w:sz w:val="24"/>
          <w:szCs w:val="24"/>
        </w:rPr>
        <w:t xml:space="preserve"> ПОЛИКЛИНИКИ </w:t>
      </w:r>
      <w:r w:rsidR="009C1B4C" w:rsidRPr="003018DB">
        <w:rPr>
          <w:rFonts w:ascii="GHEA Grapalat" w:hAnsi="GHEA Grapalat"/>
          <w:b/>
          <w:sz w:val="24"/>
          <w:szCs w:val="24"/>
          <w:lang w:val="en-US"/>
        </w:rPr>
        <w:t>N</w:t>
      </w:r>
      <w:r w:rsidR="009C1B4C" w:rsidRPr="003018DB">
        <w:rPr>
          <w:rFonts w:ascii="GHEA Grapalat" w:hAnsi="GHEA Grapalat"/>
          <w:b/>
          <w:sz w:val="24"/>
          <w:szCs w:val="24"/>
        </w:rPr>
        <w:t>8 ЗАО</w:t>
      </w:r>
    </w:p>
    <w:p w:rsidR="009C1B4C" w:rsidRPr="00A266F3" w:rsidRDefault="009C1B4C" w:rsidP="009C1B4C">
      <w:pPr>
        <w:widowControl w:val="0"/>
        <w:spacing w:after="160" w:line="360" w:lineRule="auto"/>
        <w:jc w:val="center"/>
        <w:rPr>
          <w:rFonts w:ascii="GHEA Grapalat" w:hAnsi="GHEA Grapalat"/>
          <w:i/>
        </w:rPr>
      </w:pPr>
    </w:p>
    <w:p w:rsidR="009C1B4C" w:rsidRPr="00A266F3" w:rsidRDefault="009C1B4C" w:rsidP="009C1B4C">
      <w:pPr>
        <w:widowControl w:val="0"/>
        <w:spacing w:after="160" w:line="360" w:lineRule="auto"/>
        <w:jc w:val="center"/>
        <w:rPr>
          <w:rFonts w:ascii="GHEA Grapalat" w:hAnsi="GHEA Grapalat" w:cs="Sylfaen"/>
          <w:b/>
        </w:rPr>
      </w:pPr>
      <w:r w:rsidRPr="00A266F3">
        <w:rPr>
          <w:rFonts w:ascii="GHEA Grapalat" w:hAnsi="GHEA Grapalat"/>
          <w:b/>
        </w:rPr>
        <w:t xml:space="preserve">ПРИГЛАШЕНИЯ НА ЗАПРОС КОТИРОВОК, </w:t>
      </w:r>
      <w:r w:rsidRPr="00BF09D6">
        <w:rPr>
          <w:rFonts w:ascii="GHEA Grapalat" w:hAnsi="GHEA Grapalat"/>
          <w:b/>
        </w:rPr>
        <w:br/>
      </w:r>
      <w:r w:rsidRPr="00A266F3">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9C1B4C" w:rsidRDefault="009C1B4C" w:rsidP="00B46D58">
      <w:pPr>
        <w:widowControl w:val="0"/>
        <w:spacing w:after="160"/>
        <w:jc w:val="center"/>
        <w:rPr>
          <w:rFonts w:ascii="GHEA Grapalat" w:hAnsi="GHEA Grapalat"/>
          <w:b/>
        </w:rPr>
      </w:pPr>
    </w:p>
    <w:p w:rsidR="009C1B4C" w:rsidRDefault="009C1B4C" w:rsidP="00B46D58">
      <w:pPr>
        <w:widowControl w:val="0"/>
        <w:spacing w:after="160"/>
        <w:jc w:val="center"/>
        <w:rPr>
          <w:rFonts w:ascii="GHEA Grapalat" w:hAnsi="GHEA Grapalat"/>
          <w:b/>
        </w:rPr>
      </w:pPr>
    </w:p>
    <w:p w:rsidR="009C1B4C" w:rsidRDefault="009C1B4C"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C1B4C">
        <w:rPr>
          <w:rFonts w:ascii="GHEA Grapalat" w:hAnsi="GHEA Grapalat"/>
          <w:b/>
        </w:rPr>
        <w:t>ЗАПРОСЕ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213D7">
        <w:rPr>
          <w:rFonts w:ascii="GHEA Grapalat" w:hAnsi="GHEA Grapalat"/>
          <w:spacing w:val="-6"/>
        </w:rPr>
        <w:t>N8POL-GHAPDzB 21/</w:t>
      </w:r>
      <w:r w:rsidR="002E4297">
        <w:rPr>
          <w:rFonts w:ascii="GHEA Grapalat" w:hAnsi="GHEA Grapalat"/>
          <w:spacing w:val="-6"/>
        </w:rPr>
        <w:t>13</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w:t>
      </w:r>
      <w:r w:rsidR="00D543B5">
        <w:rPr>
          <w:rFonts w:ascii="GHEA Grapalat" w:hAnsi="GHEA Grapalat"/>
        </w:rPr>
        <w:t>«</w:t>
      </w:r>
      <w:r w:rsidRPr="000B2CFA">
        <w:rPr>
          <w:rFonts w:ascii="GHEA Grapalat" w:hAnsi="GHEA Grapalat"/>
        </w:rPr>
        <w:t>О закупках</w:t>
      </w:r>
      <w:r w:rsidR="00D543B5">
        <w:rPr>
          <w:rFonts w:ascii="GHEA Grapalat" w:hAnsi="GHEA Grapalat"/>
        </w:rPr>
        <w:t>»</w:t>
      </w:r>
      <w:r w:rsidRPr="000B2CFA">
        <w:rPr>
          <w:rFonts w:ascii="GHEA Grapalat" w:hAnsi="GHEA Grapalat"/>
        </w:rPr>
        <w:t xml:space="preserve"> (далее — Закон), </w:t>
      </w:r>
      <w:r w:rsidR="00D543B5">
        <w:rPr>
          <w:rFonts w:ascii="GHEA Grapalat" w:hAnsi="GHEA Grapalat"/>
        </w:rPr>
        <w:t>«</w:t>
      </w:r>
      <w:r w:rsidRPr="000B2CFA">
        <w:rPr>
          <w:rFonts w:ascii="GHEA Grapalat" w:hAnsi="GHEA Grapalat"/>
        </w:rPr>
        <w:t>Порядка организации процесса закупок</w:t>
      </w:r>
      <w:r w:rsidR="00D543B5">
        <w:rPr>
          <w:rFonts w:ascii="GHEA Grapalat" w:hAnsi="GHEA Grapalat"/>
        </w:rPr>
        <w:t>»</w:t>
      </w:r>
      <w:r w:rsidRPr="000B2CFA">
        <w:rPr>
          <w:rFonts w:ascii="GHEA Grapalat" w:hAnsi="GHEA Grapalat"/>
        </w:rPr>
        <w:t>,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43B5">
        <w:rPr>
          <w:rFonts w:ascii="GHEA Grapalat" w:hAnsi="GHEA Grapalat"/>
        </w:rPr>
        <w:t>«</w:t>
      </w:r>
      <w:r w:rsidRPr="000B2CFA">
        <w:rPr>
          <w:rFonts w:ascii="GHEA Grapalat" w:hAnsi="GHEA Grapalat"/>
        </w:rPr>
        <w:t>наименование заказчика</w:t>
      </w:r>
      <w:r w:rsidR="00D543B5">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43B5">
        <w:rPr>
          <w:rFonts w:ascii="GHEA Grapalat" w:hAnsi="GHEA Grapalat"/>
          <w:sz w:val="24"/>
          <w:szCs w:val="24"/>
        </w:rPr>
        <w:t>«</w:t>
      </w:r>
      <w:r w:rsidR="009C1B4C" w:rsidRPr="009C1B4C">
        <w:rPr>
          <w:u w:val="single"/>
        </w:rPr>
        <w:t xml:space="preserve"> </w:t>
      </w:r>
      <w:r w:rsidR="009C1B4C" w:rsidRPr="004F72E4">
        <w:rPr>
          <w:u w:val="single"/>
        </w:rPr>
        <w:t>g.avagyan.tender@gmail.com</w:t>
      </w:r>
      <w:r w:rsidR="009C1B4C" w:rsidRPr="009044F1">
        <w:rPr>
          <w:rFonts w:ascii="GHEA Grapalat" w:hAnsi="GHEA Grapalat"/>
          <w:sz w:val="24"/>
          <w:szCs w:val="24"/>
        </w:rPr>
        <w:t xml:space="preserve"> </w:t>
      </w:r>
      <w:r w:rsidR="00D543B5">
        <w:rPr>
          <w:rFonts w:ascii="GHEA Grapalat" w:hAnsi="GHEA Grapalat"/>
          <w:sz w:val="24"/>
          <w:szCs w:val="24"/>
        </w:rPr>
        <w:t>«</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9C1B4C" w:rsidRPr="009C1B4C" w:rsidRDefault="009C1B4C" w:rsidP="009C1B4C">
      <w:r w:rsidRPr="00BC0CCD">
        <w:rPr>
          <w:rFonts w:ascii="GHEA Grapalat" w:hAnsi="GHEA Grapalat"/>
        </w:rPr>
        <w:t>1.1</w:t>
      </w:r>
      <w:r w:rsidRPr="00025199">
        <w:rPr>
          <w:rFonts w:ascii="GHEA Grapalat" w:hAnsi="GHEA Grapalat"/>
        </w:rPr>
        <w:t>.</w:t>
      </w:r>
      <w:r w:rsidRPr="00025199">
        <w:rPr>
          <w:rFonts w:ascii="GHEA Grapalat" w:hAnsi="GHEA Grapalat"/>
        </w:rPr>
        <w:tab/>
      </w:r>
      <w:r w:rsidRPr="00BC0CCD">
        <w:rPr>
          <w:rFonts w:ascii="GHEA Grapalat" w:hAnsi="GHEA Grapalat"/>
        </w:rPr>
        <w:t xml:space="preserve">Предметом закупки является </w:t>
      </w:r>
      <w:r w:rsidRPr="001C3DBA">
        <w:rPr>
          <w:rFonts w:ascii="GHEA Grapalat" w:hAnsi="GHEA Grapalat"/>
        </w:rPr>
        <w:t xml:space="preserve">приобретение </w:t>
      </w:r>
      <w:r w:rsidR="00D543B5">
        <w:rPr>
          <w:rFonts w:ascii="GHEA Grapalat" w:hAnsi="GHEA Grapalat"/>
        </w:rPr>
        <w:t>«</w:t>
      </w:r>
      <w:r w:rsidR="00661B7C">
        <w:rPr>
          <w:rFonts w:ascii="GHEA Grapalat" w:hAnsi="GHEA Grapalat"/>
        </w:rPr>
        <w:t>Химических реагентов</w:t>
      </w:r>
      <w:r w:rsidR="00D543B5">
        <w:rPr>
          <w:rFonts w:ascii="GHEA Grapalat" w:hAnsi="GHEA Grapalat"/>
        </w:rPr>
        <w:t>»</w:t>
      </w:r>
      <w:r w:rsidRPr="001C3DBA">
        <w:rPr>
          <w:rFonts w:ascii="GHEA Grapalat" w:hAnsi="GHEA Grapalat"/>
        </w:rPr>
        <w:t xml:space="preserve"> (далее — также товар) для нужд </w:t>
      </w:r>
      <w:r w:rsidR="00D543B5">
        <w:rPr>
          <w:rFonts w:ascii="GHEA Grapalat" w:hAnsi="GHEA Grapalat"/>
        </w:rPr>
        <w:t>«</w:t>
      </w:r>
      <w:r w:rsidRPr="001C3DBA">
        <w:rPr>
          <w:rFonts w:ascii="GHEA Grapalat" w:hAnsi="GHEA Grapalat"/>
        </w:rPr>
        <w:t>Поликлиники N8</w:t>
      </w:r>
      <w:r w:rsidR="00D543B5">
        <w:rPr>
          <w:rFonts w:ascii="GHEA Grapalat" w:hAnsi="GHEA Grapalat"/>
        </w:rPr>
        <w:t>»</w:t>
      </w:r>
      <w:r w:rsidRPr="001C3DBA">
        <w:rPr>
          <w:rFonts w:ascii="GHEA Grapalat" w:hAnsi="GHEA Grapalat"/>
        </w:rPr>
        <w:t xml:space="preserve"> ЗАО, которые сгруппированы </w:t>
      </w:r>
      <w:r w:rsidRPr="00AA5BD2">
        <w:rPr>
          <w:rFonts w:ascii="GHEA Grapalat" w:hAnsi="GHEA Grapalat"/>
        </w:rPr>
        <w:t xml:space="preserve">в лоты </w:t>
      </w:r>
      <w:r w:rsidR="00D543B5">
        <w:rPr>
          <w:rFonts w:ascii="GHEA Grapalat" w:hAnsi="GHEA Grapalat"/>
        </w:rPr>
        <w:t>«</w:t>
      </w:r>
      <w:r w:rsidR="002E4297">
        <w:rPr>
          <w:rFonts w:ascii="GHEA Grapalat" w:hAnsi="GHEA Grapalat"/>
        </w:rPr>
        <w:t>10</w:t>
      </w:r>
      <w:r w:rsidR="00D543B5">
        <w:rPr>
          <w:rFonts w:ascii="GHEA Grapalat" w:hAnsi="GHEA Grapalat"/>
        </w:rPr>
        <w:t>»</w:t>
      </w:r>
      <w:r w:rsidRPr="00AA5BD2">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D02C9" w:rsidRPr="009044F1" w:rsidTr="00757CFB">
        <w:trPr>
          <w:jc w:val="center"/>
        </w:trPr>
        <w:tc>
          <w:tcPr>
            <w:tcW w:w="1530" w:type="dxa"/>
            <w:vAlign w:val="center"/>
          </w:tcPr>
          <w:p w:rsidR="004D02C9" w:rsidRPr="009C1B4C" w:rsidRDefault="004D02C9" w:rsidP="00C1185E">
            <w:pPr>
              <w:jc w:val="center"/>
              <w:rPr>
                <w:rFonts w:ascii="GHEA Grapalat" w:hAnsi="GHEA Grapalat"/>
              </w:rPr>
            </w:pPr>
            <w:r w:rsidRPr="009C1B4C">
              <w:rPr>
                <w:rFonts w:ascii="GHEA Grapalat" w:hAnsi="GHEA Grapalat"/>
              </w:rPr>
              <w:t>1</w:t>
            </w:r>
          </w:p>
        </w:tc>
        <w:tc>
          <w:tcPr>
            <w:tcW w:w="7704" w:type="dxa"/>
            <w:vAlign w:val="center"/>
          </w:tcPr>
          <w:p w:rsidR="004D02C9" w:rsidRDefault="002E4297" w:rsidP="004D02C9">
            <w:pPr>
              <w:rPr>
                <w:rFonts w:ascii="ArialArmST" w:hAnsi="ArialArmST" w:cs="Arial"/>
                <w:sz w:val="20"/>
                <w:szCs w:val="20"/>
              </w:rPr>
            </w:pPr>
            <w:r>
              <w:rPr>
                <w:rFonts w:ascii="GHEA Grapalat" w:hAnsi="GHEA Grapalat"/>
                <w:color w:val="000000"/>
                <w:sz w:val="20"/>
                <w:szCs w:val="20"/>
              </w:rPr>
              <w:t>Цитрат натрии</w:t>
            </w:r>
          </w:p>
        </w:tc>
      </w:tr>
      <w:tr w:rsidR="002E4297" w:rsidRPr="009044F1"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2</w:t>
            </w:r>
          </w:p>
        </w:tc>
        <w:tc>
          <w:tcPr>
            <w:tcW w:w="7704" w:type="dxa"/>
            <w:vAlign w:val="center"/>
          </w:tcPr>
          <w:p w:rsidR="002E4297" w:rsidRPr="00613A9E" w:rsidRDefault="002E4297" w:rsidP="000B40D7">
            <w:pPr>
              <w:rPr>
                <w:rFonts w:ascii="ArialArmST" w:hAnsi="ArialArmST" w:cs="Arial"/>
                <w:sz w:val="20"/>
                <w:szCs w:val="20"/>
              </w:rPr>
            </w:pPr>
            <w:r w:rsidRPr="00613A9E">
              <w:rPr>
                <w:rFonts w:ascii="Sylfaen" w:hAnsi="Sylfaen" w:cs="Sylfaen"/>
                <w:sz w:val="20"/>
                <w:szCs w:val="20"/>
              </w:rPr>
              <w:t>Раствор Люголя</w:t>
            </w:r>
            <w:r w:rsidRPr="00613A9E">
              <w:rPr>
                <w:sz w:val="20"/>
                <w:szCs w:val="20"/>
              </w:rPr>
              <w:t xml:space="preserve"> ( 10  </w:t>
            </w:r>
            <w:r w:rsidRPr="00613A9E">
              <w:rPr>
                <w:rFonts w:ascii="ArialArmST" w:hAnsi="ArialArmST" w:cs="Arial"/>
                <w:sz w:val="20"/>
                <w:szCs w:val="20"/>
              </w:rPr>
              <w:t xml:space="preserve"> </w:t>
            </w:r>
            <w:r w:rsidRPr="00613A9E">
              <w:rPr>
                <w:rFonts w:ascii="Sylfaen" w:hAnsi="Sylfaen" w:cs="Sylfaen"/>
                <w:sz w:val="20"/>
                <w:szCs w:val="20"/>
                <w:lang w:val="en-US"/>
              </w:rPr>
              <w:t>Раствор Иода</w:t>
            </w:r>
            <w:r w:rsidRPr="00613A9E">
              <w:rPr>
                <w:rFonts w:ascii="ArialArmST" w:hAnsi="ArialArmST" w:cs="Arial"/>
                <w:sz w:val="20"/>
                <w:szCs w:val="20"/>
              </w:rPr>
              <w:t>)</w:t>
            </w:r>
          </w:p>
        </w:tc>
      </w:tr>
      <w:tr w:rsidR="002E4297" w:rsidRPr="00D543B5"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3</w:t>
            </w:r>
          </w:p>
        </w:tc>
        <w:tc>
          <w:tcPr>
            <w:tcW w:w="7704" w:type="dxa"/>
            <w:vAlign w:val="center"/>
          </w:tcPr>
          <w:p w:rsidR="002E4297" w:rsidRPr="00661B7C" w:rsidRDefault="002E4297" w:rsidP="000B40D7">
            <w:pPr>
              <w:rPr>
                <w:rFonts w:ascii="GHEA Grapalat" w:hAnsi="GHEA Grapalat"/>
                <w:color w:val="000000"/>
                <w:sz w:val="20"/>
                <w:szCs w:val="20"/>
                <w:lang w:val="en-US"/>
              </w:rPr>
            </w:pPr>
            <w:r>
              <w:rPr>
                <w:rFonts w:ascii="GHEA Grapalat" w:hAnsi="GHEA Grapalat"/>
                <w:color w:val="000000"/>
                <w:sz w:val="20"/>
                <w:szCs w:val="20"/>
              </w:rPr>
              <w:t>Реагент</w:t>
            </w:r>
            <w:r w:rsidRPr="00661B7C">
              <w:rPr>
                <w:rFonts w:ascii="GHEA Grapalat" w:hAnsi="GHEA Grapalat"/>
                <w:color w:val="000000"/>
                <w:sz w:val="20"/>
                <w:szCs w:val="20"/>
                <w:lang w:val="en-US"/>
              </w:rPr>
              <w:t xml:space="preserve"> EA </w:t>
            </w:r>
            <w:r w:rsidR="00D543B5">
              <w:rPr>
                <w:rFonts w:ascii="GHEA Grapalat" w:hAnsi="GHEA Grapalat"/>
                <w:color w:val="000000"/>
                <w:sz w:val="20"/>
                <w:szCs w:val="20"/>
                <w:lang w:val="en-US"/>
              </w:rPr>
              <w:t>–</w:t>
            </w:r>
            <w:r w:rsidRPr="00661B7C">
              <w:rPr>
                <w:rFonts w:ascii="GHEA Grapalat" w:hAnsi="GHEA Grapalat"/>
                <w:color w:val="000000"/>
                <w:sz w:val="20"/>
                <w:szCs w:val="20"/>
                <w:lang w:val="en-US"/>
              </w:rPr>
              <w:t xml:space="preserve"> 50 /Reagent,PAP 3B/</w:t>
            </w:r>
          </w:p>
        </w:tc>
      </w:tr>
      <w:tr w:rsidR="002E4297" w:rsidRPr="00D543B5"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4</w:t>
            </w:r>
          </w:p>
        </w:tc>
        <w:tc>
          <w:tcPr>
            <w:tcW w:w="7704" w:type="dxa"/>
            <w:vAlign w:val="center"/>
          </w:tcPr>
          <w:p w:rsidR="002E4297" w:rsidRPr="00661B7C" w:rsidRDefault="002E4297" w:rsidP="000B40D7">
            <w:pPr>
              <w:rPr>
                <w:rFonts w:ascii="GHEA Grapalat" w:hAnsi="GHEA Grapalat"/>
                <w:color w:val="000000"/>
                <w:sz w:val="20"/>
                <w:szCs w:val="20"/>
                <w:lang w:val="en-US"/>
              </w:rPr>
            </w:pPr>
            <w:r>
              <w:rPr>
                <w:rFonts w:ascii="GHEA Grapalat" w:hAnsi="GHEA Grapalat"/>
                <w:color w:val="000000"/>
                <w:sz w:val="20"/>
                <w:szCs w:val="20"/>
              </w:rPr>
              <w:t>Реагент</w:t>
            </w:r>
            <w:r w:rsidRPr="00661B7C">
              <w:rPr>
                <w:rFonts w:ascii="GHEA Grapalat" w:hAnsi="GHEA Grapalat"/>
                <w:color w:val="000000"/>
                <w:sz w:val="20"/>
                <w:szCs w:val="20"/>
                <w:lang w:val="en-US"/>
              </w:rPr>
              <w:t xml:space="preserve"> OG </w:t>
            </w:r>
            <w:r w:rsidR="00D543B5">
              <w:rPr>
                <w:rFonts w:ascii="GHEA Grapalat" w:hAnsi="GHEA Grapalat"/>
                <w:color w:val="000000"/>
                <w:sz w:val="20"/>
                <w:szCs w:val="20"/>
                <w:lang w:val="en-US"/>
              </w:rPr>
              <w:t>–</w:t>
            </w:r>
            <w:r w:rsidRPr="00661B7C">
              <w:rPr>
                <w:rFonts w:ascii="GHEA Grapalat" w:hAnsi="GHEA Grapalat"/>
                <w:color w:val="000000"/>
                <w:sz w:val="20"/>
                <w:szCs w:val="20"/>
                <w:lang w:val="en-US"/>
              </w:rPr>
              <w:t xml:space="preserve"> 6 /Reagent,PAP 2A/</w:t>
            </w:r>
          </w:p>
        </w:tc>
      </w:tr>
      <w:tr w:rsidR="002E4297" w:rsidRPr="00D543B5"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5</w:t>
            </w:r>
          </w:p>
        </w:tc>
        <w:tc>
          <w:tcPr>
            <w:tcW w:w="7704" w:type="dxa"/>
            <w:vAlign w:val="center"/>
          </w:tcPr>
          <w:p w:rsidR="002E4297" w:rsidRPr="00661B7C" w:rsidRDefault="002E4297" w:rsidP="000B40D7">
            <w:pPr>
              <w:rPr>
                <w:rFonts w:ascii="GHEA Grapalat" w:hAnsi="GHEA Grapalat"/>
                <w:color w:val="000000"/>
                <w:sz w:val="20"/>
                <w:szCs w:val="20"/>
                <w:lang w:val="en-US"/>
              </w:rPr>
            </w:pPr>
            <w:r>
              <w:rPr>
                <w:rFonts w:ascii="GHEA Grapalat" w:hAnsi="GHEA Grapalat"/>
                <w:color w:val="000000"/>
                <w:sz w:val="20"/>
                <w:szCs w:val="20"/>
              </w:rPr>
              <w:t>Гематоксилин</w:t>
            </w:r>
            <w:r w:rsidRPr="00661B7C">
              <w:rPr>
                <w:rFonts w:ascii="GHEA Grapalat" w:hAnsi="GHEA Grapalat"/>
                <w:color w:val="000000"/>
                <w:sz w:val="20"/>
                <w:szCs w:val="20"/>
                <w:lang w:val="en-US"/>
              </w:rPr>
              <w:t xml:space="preserve"> /Hematoxyliln HP,PAP 1A/</w:t>
            </w:r>
          </w:p>
        </w:tc>
      </w:tr>
      <w:tr w:rsidR="002E4297" w:rsidRPr="009044F1"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6</w:t>
            </w:r>
          </w:p>
        </w:tc>
        <w:tc>
          <w:tcPr>
            <w:tcW w:w="7704" w:type="dxa"/>
            <w:vAlign w:val="center"/>
          </w:tcPr>
          <w:p w:rsidR="002E4297" w:rsidRDefault="002E4297" w:rsidP="000B40D7">
            <w:pPr>
              <w:rPr>
                <w:rFonts w:ascii="GHEA Grapalat" w:hAnsi="GHEA Grapalat"/>
                <w:color w:val="000000"/>
                <w:sz w:val="20"/>
                <w:szCs w:val="20"/>
              </w:rPr>
            </w:pPr>
            <w:r>
              <w:rPr>
                <w:rFonts w:ascii="GHEA Grapalat" w:hAnsi="GHEA Grapalat"/>
                <w:color w:val="000000"/>
                <w:sz w:val="20"/>
                <w:szCs w:val="20"/>
              </w:rPr>
              <w:t>Ксилен</w:t>
            </w:r>
          </w:p>
        </w:tc>
      </w:tr>
      <w:tr w:rsidR="002E4297" w:rsidRPr="009044F1"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7</w:t>
            </w:r>
          </w:p>
        </w:tc>
        <w:tc>
          <w:tcPr>
            <w:tcW w:w="7704" w:type="dxa"/>
            <w:vAlign w:val="center"/>
          </w:tcPr>
          <w:p w:rsidR="002E4297" w:rsidRPr="009F7C0B" w:rsidRDefault="002E4297" w:rsidP="000B40D7">
            <w:pPr>
              <w:rPr>
                <w:rFonts w:ascii="GHEA Grapalat" w:hAnsi="GHEA Grapalat"/>
                <w:color w:val="000000"/>
                <w:sz w:val="20"/>
                <w:szCs w:val="20"/>
              </w:rPr>
            </w:pPr>
            <w:r w:rsidRPr="009F7C0B">
              <w:rPr>
                <w:rFonts w:ascii="GHEA Grapalat" w:hAnsi="GHEA Grapalat"/>
                <w:color w:val="000000"/>
                <w:sz w:val="20"/>
                <w:szCs w:val="20"/>
              </w:rPr>
              <w:t>Пипетка для гемометра Салли 0.02мл</w:t>
            </w:r>
          </w:p>
        </w:tc>
      </w:tr>
      <w:tr w:rsidR="002E4297" w:rsidRPr="009044F1" w:rsidTr="00757CFB">
        <w:trPr>
          <w:jc w:val="center"/>
        </w:trPr>
        <w:tc>
          <w:tcPr>
            <w:tcW w:w="1530" w:type="dxa"/>
            <w:vAlign w:val="center"/>
          </w:tcPr>
          <w:p w:rsidR="002E4297" w:rsidRPr="009C1B4C" w:rsidRDefault="002E4297" w:rsidP="00C1185E">
            <w:pPr>
              <w:jc w:val="center"/>
              <w:rPr>
                <w:rFonts w:ascii="GHEA Grapalat" w:hAnsi="GHEA Grapalat"/>
              </w:rPr>
            </w:pPr>
            <w:r w:rsidRPr="009C1B4C">
              <w:rPr>
                <w:rFonts w:ascii="GHEA Grapalat" w:hAnsi="GHEA Grapalat"/>
              </w:rPr>
              <w:t>8</w:t>
            </w:r>
          </w:p>
        </w:tc>
        <w:tc>
          <w:tcPr>
            <w:tcW w:w="7704" w:type="dxa"/>
            <w:vAlign w:val="center"/>
          </w:tcPr>
          <w:p w:rsidR="002E4297" w:rsidRPr="009F7C0B" w:rsidRDefault="002E4297" w:rsidP="000B40D7">
            <w:pPr>
              <w:rPr>
                <w:rFonts w:ascii="GHEA Grapalat" w:hAnsi="GHEA Grapalat"/>
                <w:color w:val="000000"/>
                <w:sz w:val="20"/>
                <w:szCs w:val="20"/>
              </w:rPr>
            </w:pPr>
            <w:r w:rsidRPr="009F7C0B">
              <w:rPr>
                <w:rFonts w:ascii="GHEA Grapalat" w:hAnsi="GHEA Grapalat"/>
                <w:color w:val="000000"/>
                <w:sz w:val="20"/>
                <w:szCs w:val="20"/>
              </w:rPr>
              <w:t xml:space="preserve">Тр. Среда для микробиол. </w:t>
            </w:r>
            <w:r w:rsidR="00D543B5" w:rsidRPr="009F7C0B">
              <w:rPr>
                <w:rFonts w:ascii="GHEA Grapalat" w:hAnsi="GHEA Grapalat"/>
                <w:color w:val="000000"/>
                <w:sz w:val="20"/>
                <w:szCs w:val="20"/>
              </w:rPr>
              <w:t>И</w:t>
            </w:r>
            <w:r w:rsidRPr="009F7C0B">
              <w:rPr>
                <w:rFonts w:ascii="GHEA Grapalat" w:hAnsi="GHEA Grapalat"/>
                <w:color w:val="000000"/>
                <w:sz w:val="20"/>
                <w:szCs w:val="20"/>
              </w:rPr>
              <w:t>сследований</w:t>
            </w:r>
          </w:p>
        </w:tc>
      </w:tr>
      <w:tr w:rsidR="002E4297" w:rsidRPr="009044F1" w:rsidTr="00757CFB">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E4297" w:rsidRPr="009C1B4C" w:rsidRDefault="002E4297" w:rsidP="00C1185E">
            <w:pPr>
              <w:jc w:val="center"/>
              <w:rPr>
                <w:rFonts w:ascii="GHEA Grapalat" w:hAnsi="GHEA Grapalat"/>
              </w:rPr>
            </w:pPr>
            <w:r w:rsidRPr="009C1B4C">
              <w:rPr>
                <w:rFonts w:ascii="GHEA Grapalat" w:hAnsi="GHEA Grapalat"/>
              </w:rPr>
              <w:t>9</w:t>
            </w:r>
          </w:p>
        </w:tc>
        <w:tc>
          <w:tcPr>
            <w:tcW w:w="7704" w:type="dxa"/>
            <w:tcBorders>
              <w:top w:val="single" w:sz="4" w:space="0" w:color="auto"/>
              <w:left w:val="single" w:sz="4" w:space="0" w:color="auto"/>
              <w:bottom w:val="single" w:sz="4" w:space="0" w:color="auto"/>
              <w:right w:val="single" w:sz="4" w:space="0" w:color="auto"/>
            </w:tcBorders>
            <w:vAlign w:val="center"/>
          </w:tcPr>
          <w:p w:rsidR="002E4297" w:rsidRDefault="002E4297" w:rsidP="004D02C9">
            <w:pPr>
              <w:rPr>
                <w:rFonts w:ascii="ArialArmST" w:hAnsi="ArialArmST" w:cs="Arial"/>
                <w:sz w:val="20"/>
                <w:szCs w:val="20"/>
              </w:rPr>
            </w:pPr>
          </w:p>
        </w:tc>
      </w:tr>
      <w:tr w:rsidR="002E4297" w:rsidRPr="009044F1" w:rsidTr="00757CFB">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E4297" w:rsidRPr="009C1B4C" w:rsidRDefault="002E4297" w:rsidP="00C1185E">
            <w:pPr>
              <w:jc w:val="center"/>
              <w:rPr>
                <w:rFonts w:ascii="GHEA Grapalat" w:hAnsi="GHEA Grapalat"/>
              </w:rPr>
            </w:pPr>
            <w:r w:rsidRPr="009C1B4C">
              <w:rPr>
                <w:rFonts w:ascii="GHEA Grapalat" w:hAnsi="GHEA Grapalat"/>
              </w:rPr>
              <w:t>10</w:t>
            </w:r>
          </w:p>
        </w:tc>
        <w:tc>
          <w:tcPr>
            <w:tcW w:w="7704" w:type="dxa"/>
            <w:tcBorders>
              <w:top w:val="single" w:sz="4" w:space="0" w:color="auto"/>
              <w:left w:val="single" w:sz="4" w:space="0" w:color="auto"/>
              <w:bottom w:val="single" w:sz="4" w:space="0" w:color="auto"/>
              <w:right w:val="single" w:sz="4" w:space="0" w:color="auto"/>
            </w:tcBorders>
            <w:vAlign w:val="center"/>
          </w:tcPr>
          <w:p w:rsidR="002E4297" w:rsidRDefault="002E4297" w:rsidP="004D02C9">
            <w:pPr>
              <w:rPr>
                <w:rFonts w:ascii="ArialArmST" w:hAnsi="ArialArmST" w:cs="Arial"/>
                <w:sz w:val="20"/>
                <w:szCs w:val="20"/>
              </w:rPr>
            </w:pPr>
          </w:p>
        </w:tc>
      </w:tr>
      <w:tr w:rsidR="00D543B5" w:rsidRPr="009044F1" w:rsidTr="00757CFB">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D543B5" w:rsidRPr="009C1B4C" w:rsidRDefault="00D543B5" w:rsidP="00C1185E">
            <w:pPr>
              <w:jc w:val="center"/>
              <w:rPr>
                <w:rFonts w:ascii="GHEA Grapalat" w:hAnsi="GHEA Grapalat"/>
              </w:rPr>
            </w:pPr>
            <w:r>
              <w:rPr>
                <w:rFonts w:ascii="GHEA Grapalat" w:hAnsi="GHEA Grapalat"/>
              </w:rPr>
              <w:t>11</w:t>
            </w:r>
          </w:p>
        </w:tc>
        <w:tc>
          <w:tcPr>
            <w:tcW w:w="7704" w:type="dxa"/>
            <w:tcBorders>
              <w:top w:val="single" w:sz="4" w:space="0" w:color="auto"/>
              <w:left w:val="single" w:sz="4" w:space="0" w:color="auto"/>
              <w:bottom w:val="single" w:sz="4" w:space="0" w:color="auto"/>
              <w:right w:val="single" w:sz="4" w:space="0" w:color="auto"/>
            </w:tcBorders>
            <w:vAlign w:val="center"/>
          </w:tcPr>
          <w:p w:rsidR="00D543B5" w:rsidRDefault="00D543B5" w:rsidP="004D02C9">
            <w:pPr>
              <w:rPr>
                <w:rFonts w:ascii="ArialArmST" w:hAnsi="ArialArmST" w:cs="Arial"/>
                <w:sz w:val="20"/>
                <w:szCs w:val="20"/>
              </w:rPr>
            </w:pPr>
            <w:r w:rsidRPr="004F7695">
              <w:rPr>
                <w:rFonts w:ascii="GHEA Grapalat" w:hAnsi="GHEA Grapalat"/>
                <w:color w:val="000000"/>
                <w:sz w:val="20"/>
                <w:szCs w:val="20"/>
              </w:rPr>
              <w:t xml:space="preserve">АНТИ-SARS-CoV-2 (96 </w:t>
            </w:r>
            <w:r>
              <w:rPr>
                <w:rFonts w:ascii="GHEA Grapalat" w:hAnsi="GHEA Grapalat"/>
                <w:color w:val="000000"/>
                <w:sz w:val="20"/>
                <w:szCs w:val="20"/>
              </w:rPr>
              <w:t>թեստ</w:t>
            </w:r>
            <w:r w:rsidRPr="004F7695">
              <w:rPr>
                <w:rFonts w:ascii="GHEA Grapalat" w:hAnsi="GHEA Grapalat"/>
                <w:color w:val="000000"/>
                <w:sz w:val="20"/>
                <w:szCs w:val="20"/>
              </w:rPr>
              <w:t>)</w:t>
            </w:r>
          </w:p>
        </w:tc>
      </w:tr>
    </w:tbl>
    <w:p w:rsidR="009C1B4C" w:rsidRDefault="009C1B4C"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w:t>
      </w:r>
      <w:r w:rsidRPr="009044F1">
        <w:rPr>
          <w:rFonts w:ascii="GHEA Grapalat" w:hAnsi="GHEA Grapalat"/>
        </w:rPr>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E69AA" w:rsidRPr="009044F1" w:rsidRDefault="003E69AA" w:rsidP="003E69AA">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E69AA" w:rsidRPr="009044F1" w:rsidRDefault="003E69AA" w:rsidP="003E69AA">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3E69AA" w:rsidRPr="009044F1" w:rsidRDefault="003E69AA" w:rsidP="003E69AA">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3E69AA" w:rsidRPr="00204EEA" w:rsidRDefault="003E69AA" w:rsidP="003E69AA">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3E69AA" w:rsidRDefault="003E69AA" w:rsidP="003E69AA">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3E69AA" w:rsidRPr="000811C1" w:rsidRDefault="003E69AA" w:rsidP="003E69AA">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3E69AA" w:rsidRPr="009044F1" w:rsidRDefault="003E69AA" w:rsidP="003E69AA">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3E69AA" w:rsidRDefault="003E69AA" w:rsidP="003E69AA">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 xml:space="preserve"> не позднее, чем "</w:t>
      </w:r>
      <w:r>
        <w:rPr>
          <w:rFonts w:ascii="GHEA Grapalat" w:hAnsi="GHEA Grapalat"/>
          <w:sz w:val="24"/>
          <w:szCs w:val="24"/>
        </w:rPr>
        <w:t>11:00</w:t>
      </w:r>
      <w:r w:rsidRPr="009044F1">
        <w:rPr>
          <w:rFonts w:ascii="GHEA Grapalat" w:hAnsi="GHEA Grapalat"/>
          <w:sz w:val="24"/>
          <w:szCs w:val="24"/>
        </w:rPr>
        <w:t>" часов "</w:t>
      </w:r>
      <w:r>
        <w:rPr>
          <w:rFonts w:ascii="GHEA Grapalat" w:hAnsi="GHEA Grapalat"/>
          <w:sz w:val="24"/>
          <w:szCs w:val="24"/>
        </w:rPr>
        <w:t>7</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Pr>
          <w:rFonts w:ascii="GHEA Grapalat" w:hAnsi="GHEA Grapalat"/>
          <w:sz w:val="24"/>
          <w:szCs w:val="24"/>
        </w:rPr>
        <w:t xml:space="preserve">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3E69AA" w:rsidRPr="003E69AA">
        <w:rPr>
          <w:rFonts w:ascii="GHEA Grapalat" w:hAnsi="GHEA Grapalat"/>
          <w:sz w:val="24"/>
          <w:szCs w:val="24"/>
        </w:rPr>
        <w:t>Гаяне Авакян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w:t>
      </w:r>
      <w:r>
        <w:rPr>
          <w:rFonts w:ascii="GHEA Grapalat" w:hAnsi="GHEA Grapalat"/>
          <w:sz w:val="24"/>
          <w:szCs w:val="24"/>
        </w:rPr>
        <w:lastRenderedPageBreak/>
        <w:t xml:space="preserve">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w:t>
      </w:r>
      <w:r w:rsidRPr="009044F1">
        <w:rPr>
          <w:rFonts w:ascii="GHEA Grapalat" w:hAnsi="GHEA Grapalat"/>
          <w:sz w:val="24"/>
          <w:szCs w:val="24"/>
        </w:rPr>
        <w:lastRenderedPageBreak/>
        <w:t>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отказывается от какого-либо лота или от заключения договора, либо лишается права на заключение договора, то обеспечение заявки </w:t>
      </w:r>
      <w:r w:rsidRPr="009044F1">
        <w:rPr>
          <w:rFonts w:ascii="GHEA Grapalat" w:hAnsi="GHEA Grapalat"/>
        </w:rPr>
        <w:lastRenderedPageBreak/>
        <w:t>выплачивается в размере суммы обеспечения, исчисленной в отношении только данного лота.</w:t>
      </w:r>
      <w:r w:rsidR="002A2F79">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3E69AA">
        <w:rPr>
          <w:rFonts w:ascii="GHEA Grapalat" w:hAnsi="GHEA Grapalat"/>
          <w:sz w:val="24"/>
          <w:szCs w:val="24"/>
        </w:rPr>
        <w:t>7</w:t>
      </w:r>
      <w:r w:rsidRPr="009044F1">
        <w:rPr>
          <w:rFonts w:ascii="GHEA Grapalat" w:hAnsi="GHEA Grapalat"/>
          <w:sz w:val="24"/>
          <w:szCs w:val="24"/>
        </w:rPr>
        <w:t>"-</w:t>
      </w:r>
      <w:r w:rsidR="003E69AA">
        <w:rPr>
          <w:rFonts w:ascii="GHEA Grapalat" w:hAnsi="GHEA Grapalat"/>
          <w:sz w:val="24"/>
          <w:szCs w:val="24"/>
        </w:rPr>
        <w:t>о</w:t>
      </w:r>
      <w:r w:rsidRPr="009044F1">
        <w:rPr>
          <w:rFonts w:ascii="GHEA Grapalat" w:hAnsi="GHEA Grapalat"/>
          <w:sz w:val="24"/>
          <w:szCs w:val="24"/>
        </w:rPr>
        <w:t>й день в "</w:t>
      </w:r>
      <w:r w:rsidR="003E69AA">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w:t>
      </w:r>
      <w:r>
        <w:rPr>
          <w:rFonts w:ascii="GHEA Grapalat" w:hAnsi="GHEA Grapalat"/>
        </w:rPr>
        <w:lastRenderedPageBreak/>
        <w:t>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w:t>
      </w:r>
      <w:r w:rsidRPr="008F2148">
        <w:rPr>
          <w:rFonts w:ascii="GHEA Grapalat" w:hAnsi="GHEA Grapalat"/>
          <w:sz w:val="24"/>
          <w:szCs w:val="24"/>
        </w:rPr>
        <w:lastRenderedPageBreak/>
        <w:t>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 xml:space="preserve">В уведомлении, направленном участнику, подробно </w:t>
      </w:r>
      <w:r w:rsidR="006A3C8A" w:rsidRPr="006A3C8A">
        <w:rPr>
          <w:rFonts w:ascii="GHEA Grapalat" w:hAnsi="GHEA Grapalat" w:cs="Sylfaen"/>
          <w:sz w:val="24"/>
          <w:szCs w:val="24"/>
        </w:rPr>
        <w:lastRenderedPageBreak/>
        <w:t>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w:t>
      </w:r>
      <w:r w:rsidRPr="009044F1">
        <w:rPr>
          <w:rFonts w:ascii="GHEA Grapalat" w:hAnsi="GHEA Grapalat"/>
          <w:sz w:val="24"/>
          <w:szCs w:val="24"/>
        </w:rPr>
        <w:lastRenderedPageBreak/>
        <w:t>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lastRenderedPageBreak/>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801A4F">
        <w:rPr>
          <w:rFonts w:ascii="GHEA Grapalat" w:hAnsi="GHEA Grapalat"/>
        </w:rPr>
        <w:t>или наличных денег</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lastRenderedPageBreak/>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 xml:space="preserve">При этом в день вынесения </w:t>
      </w:r>
      <w:r w:rsidR="002C605B">
        <w:rPr>
          <w:rFonts w:ascii="GHEA Grapalat" w:hAnsi="GHEA Grapalat"/>
        </w:rPr>
        <w:lastRenderedPageBreak/>
        <w:t>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 xml:space="preserve">рассматривающего связанные </w:t>
      </w:r>
      <w:r w:rsidR="001A070B">
        <w:rPr>
          <w:rFonts w:ascii="GHEA Grapalat" w:hAnsi="GHEA Grapalat"/>
        </w:rPr>
        <w:lastRenderedPageBreak/>
        <w:t>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213D7">
        <w:rPr>
          <w:rFonts w:ascii="GHEA Grapalat" w:hAnsi="GHEA Grapalat"/>
          <w:b/>
          <w:sz w:val="24"/>
          <w:szCs w:val="24"/>
        </w:rPr>
        <w:t>N8POL-GHAPDzB 21/</w:t>
      </w:r>
      <w:r w:rsidR="000B40D7">
        <w:rPr>
          <w:rFonts w:ascii="GHEA Grapalat" w:hAnsi="GHEA Grapalat"/>
          <w:b/>
          <w:sz w:val="24"/>
          <w:szCs w:val="24"/>
        </w:rPr>
        <w:t>13</w:t>
      </w:r>
      <w:r w:rsidR="00B666FB">
        <w:rPr>
          <w:rStyle w:val="FootnoteReference"/>
          <w:rFonts w:ascii="GHEA Grapalat" w:hAnsi="GHEA Grapalat"/>
          <w:b/>
          <w:sz w:val="24"/>
          <w:szCs w:val="24"/>
        </w:rPr>
        <w:footnoteReference w:customMarkFollows="1" w:id="14"/>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213D7">
        <w:rPr>
          <w:rFonts w:ascii="GHEA Grapalat" w:hAnsi="GHEA Grapalat"/>
        </w:rPr>
        <w:t>N8POL-GHAPDzB 21/</w:t>
      </w:r>
      <w:r w:rsidR="000B40D7">
        <w:rPr>
          <w:rFonts w:ascii="GHEA Grapalat" w:hAnsi="GHEA Grapalat"/>
        </w:rPr>
        <w:t>13</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A213D7">
        <w:rPr>
          <w:rFonts w:ascii="GHEA Grapalat" w:hAnsi="GHEA Grapalat"/>
        </w:rPr>
        <w:t>N8POL-GHAPDzB 21/</w:t>
      </w:r>
      <w:r w:rsidR="000B40D7">
        <w:rPr>
          <w:rFonts w:ascii="GHEA Grapalat" w:hAnsi="GHEA Grapalat"/>
        </w:rPr>
        <w:t>13</w:t>
      </w:r>
      <w:r>
        <w:rPr>
          <w:rFonts w:ascii="GHEA Grapalat" w:hAnsi="GHEA Grapalat"/>
        </w:rPr>
        <w:t xml:space="preserve"> "*,</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A213D7">
        <w:rPr>
          <w:rFonts w:ascii="GHEA Grapalat" w:hAnsi="GHEA Grapalat"/>
        </w:rPr>
        <w:t>N8POL-GHAPDzB 21/</w:t>
      </w:r>
      <w:r w:rsidR="000B40D7">
        <w:rPr>
          <w:rFonts w:ascii="GHEA Grapalat" w:hAnsi="GHEA Grapalat"/>
        </w:rPr>
        <w:t>13</w:t>
      </w:r>
      <w:r>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4D02C9">
      <w:pPr>
        <w:rPr>
          <w:rFonts w:ascii="GHEA Grapalat" w:hAnsi="GHEA Grapalat"/>
        </w:rPr>
      </w:pPr>
      <w:r>
        <w:rPr>
          <w:rFonts w:ascii="GHEA Grapalat" w:hAnsi="GHEA Grapalat"/>
        </w:rPr>
        <w:br w:type="page"/>
      </w:r>
      <w:r w:rsidR="00F36AD3">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213D7">
        <w:rPr>
          <w:rFonts w:ascii="GHEA Grapalat" w:hAnsi="GHEA Grapalat"/>
          <w:b/>
          <w:sz w:val="24"/>
          <w:szCs w:val="24"/>
        </w:rPr>
        <w:t>N8POL-GHAPDzB 21/</w:t>
      </w:r>
      <w:r w:rsidR="000B40D7">
        <w:rPr>
          <w:rFonts w:ascii="GHEA Grapalat" w:hAnsi="GHEA Grapalat"/>
          <w:b/>
          <w:sz w:val="24"/>
          <w:szCs w:val="24"/>
        </w:rPr>
        <w:t>13</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A213D7">
        <w:rPr>
          <w:rFonts w:ascii="GHEA Grapalat" w:hAnsi="GHEA Grapalat"/>
        </w:rPr>
        <w:t>N8POL-GHAPDzB 21/</w:t>
      </w:r>
      <w:r w:rsidR="000B40D7">
        <w:rPr>
          <w:rFonts w:ascii="GHEA Grapalat" w:hAnsi="GHEA Grapalat"/>
        </w:rPr>
        <w:t>13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213D7">
        <w:rPr>
          <w:rFonts w:ascii="GHEA Grapalat" w:hAnsi="GHEA Grapalat"/>
          <w:b/>
          <w:sz w:val="24"/>
          <w:szCs w:val="24"/>
        </w:rPr>
        <w:t>N8POL-GHAPDzB 21/</w:t>
      </w:r>
      <w:r w:rsidR="000B40D7">
        <w:rPr>
          <w:rFonts w:ascii="GHEA Grapalat" w:hAnsi="GHEA Grapalat"/>
          <w:b/>
          <w:sz w:val="24"/>
          <w:szCs w:val="24"/>
        </w:rPr>
        <w:t>13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A213D7">
        <w:rPr>
          <w:rFonts w:ascii="GHEA Grapalat" w:hAnsi="GHEA Grapalat"/>
          <w:spacing w:val="-6"/>
        </w:rPr>
        <w:t>N8POL-GHAPDzB 21/</w:t>
      </w:r>
      <w:r w:rsidR="000B40D7">
        <w:rPr>
          <w:rFonts w:ascii="GHEA Grapalat" w:hAnsi="GHEA Grapalat"/>
          <w:spacing w:val="-6"/>
        </w:rPr>
        <w:t>13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F562DD" w:rsidRDefault="00F562DD">
      <w:pPr>
        <w:rPr>
          <w:rFonts w:ascii="GHEA Grapalat" w:hAnsi="GHEA Grapalat"/>
          <w:i/>
          <w:sz w:val="22"/>
          <w:szCs w:val="22"/>
        </w:rPr>
      </w:pPr>
    </w:p>
    <w:p w:rsidR="00BF3696" w:rsidRDefault="00BF3696">
      <w:pPr>
        <w:rPr>
          <w:rFonts w:ascii="GHEA Grapalat" w:hAnsi="GHEA Grapalat"/>
          <w:i/>
          <w:sz w:val="22"/>
          <w:szCs w:val="22"/>
        </w:rPr>
      </w:pP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A213D7">
        <w:rPr>
          <w:rFonts w:ascii="GHEA Grapalat" w:hAnsi="GHEA Grapalat"/>
          <w:i/>
          <w:sz w:val="22"/>
          <w:szCs w:val="22"/>
        </w:rPr>
        <w:t>N8POL-GHAPDzB 21/</w:t>
      </w:r>
      <w:r w:rsidR="000B40D7">
        <w:rPr>
          <w:rFonts w:ascii="GHEA Grapalat" w:hAnsi="GHEA Grapalat"/>
          <w:i/>
          <w:sz w:val="22"/>
          <w:szCs w:val="22"/>
        </w:rPr>
        <w:t>13</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9"/>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w:t>
      </w:r>
      <w:r w:rsidRPr="00B138F3">
        <w:rPr>
          <w:rFonts w:ascii="GHEA Grapalat" w:hAnsi="GHEA Grapalat"/>
          <w:sz w:val="22"/>
          <w:szCs w:val="22"/>
        </w:rPr>
        <w:lastRenderedPageBreak/>
        <w:t>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A213D7">
        <w:rPr>
          <w:rFonts w:ascii="GHEA Grapalat" w:hAnsi="GHEA Grapalat"/>
          <w:i/>
        </w:rPr>
        <w:t>N8POL-GHAPDzB 21/</w:t>
      </w:r>
      <w:r w:rsidR="000B40D7">
        <w:rPr>
          <w:rFonts w:ascii="GHEA Grapalat" w:hAnsi="GHEA Grapalat"/>
          <w:i/>
        </w:rPr>
        <w:t>13</w:t>
      </w:r>
      <w:r w:rsidRPr="00B138F3">
        <w:rPr>
          <w:rFonts w:ascii="GHEA Grapalat" w:hAnsi="GHEA Grapalat"/>
          <w:i/>
        </w:rPr>
        <w:t>"</w:t>
      </w:r>
      <w:r w:rsidRPr="00B138F3">
        <w:rPr>
          <w:rStyle w:val="FootnoteReference"/>
          <w:rFonts w:ascii="GHEA Grapalat" w:hAnsi="GHEA Grapalat"/>
          <w:i/>
        </w:rPr>
        <w:footnoteReference w:customMarkFollows="1" w:id="21"/>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A213D7">
        <w:rPr>
          <w:rFonts w:ascii="GHEA Grapalat" w:hAnsi="GHEA Grapalat"/>
          <w:b/>
          <w:sz w:val="24"/>
          <w:szCs w:val="24"/>
        </w:rPr>
        <w:t>N8POL-GHAPDzB 21/</w:t>
      </w:r>
      <w:r w:rsidR="000B40D7">
        <w:rPr>
          <w:rFonts w:ascii="GHEA Grapalat" w:hAnsi="GHEA Grapalat"/>
          <w:b/>
          <w:sz w:val="24"/>
          <w:szCs w:val="24"/>
        </w:rPr>
        <w:t>13</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3"/>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0B40D7"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A02A90">
        <w:rPr>
          <w:rFonts w:ascii="GHEA Grapalat" w:hAnsi="GHEA Grapalat"/>
          <w:b/>
        </w:rPr>
        <w:t>N8POL-GHAPDzB 21/</w:t>
      </w:r>
      <w:r w:rsidR="000B40D7">
        <w:rPr>
          <w:rFonts w:ascii="GHEA Grapalat" w:hAnsi="GHEA Grapalat"/>
          <w:b/>
        </w:rPr>
        <w:t>13</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5"/>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6"/>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8"/>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B138F3">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B138F3">
        <w:rPr>
          <w:rFonts w:ascii="GHEA Grapalat" w:hAnsi="GHEA Grapalat"/>
        </w:rPr>
        <w:lastRenderedPageBreak/>
        <w:t>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B138F3">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31"/>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2"/>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3"/>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4"/>
              <w:t>***</w:t>
            </w: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t>1</w:t>
            </w:r>
          </w:p>
        </w:tc>
        <w:tc>
          <w:tcPr>
            <w:tcW w:w="2715"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33200000</w:t>
            </w:r>
          </w:p>
        </w:tc>
        <w:tc>
          <w:tcPr>
            <w:tcW w:w="1559"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Цитрат натрии</w:t>
            </w:r>
          </w:p>
        </w:tc>
        <w:tc>
          <w:tcPr>
            <w:tcW w:w="1925" w:type="dxa"/>
          </w:tcPr>
          <w:p w:rsidR="000B40D7" w:rsidRPr="00B138F3" w:rsidRDefault="000B40D7" w:rsidP="000B40D7">
            <w:pPr>
              <w:widowControl w:val="0"/>
              <w:jc w:val="center"/>
              <w:rPr>
                <w:rFonts w:ascii="GHEA Grapalat" w:hAnsi="GHEA Grapalat"/>
                <w:sz w:val="16"/>
                <w:szCs w:val="16"/>
              </w:rPr>
            </w:pPr>
          </w:p>
        </w:tc>
        <w:tc>
          <w:tcPr>
            <w:tcW w:w="1467" w:type="dxa"/>
          </w:tcPr>
          <w:p w:rsidR="000B40D7" w:rsidRPr="00B138F3" w:rsidRDefault="000B40D7" w:rsidP="000B40D7">
            <w:pPr>
              <w:widowControl w:val="0"/>
              <w:jc w:val="center"/>
              <w:rPr>
                <w:rFonts w:ascii="GHEA Grapalat" w:hAnsi="GHEA Grapalat"/>
                <w:sz w:val="16"/>
                <w:szCs w:val="16"/>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гр</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1000</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557282" w:rsidRDefault="000B40D7" w:rsidP="00A02A90">
            <w:pPr>
              <w:jc w:val="center"/>
              <w:rPr>
                <w:rFonts w:ascii="GHEA Grapalat" w:hAnsi="GHEA Grapalat"/>
                <w:color w:val="000000"/>
                <w:sz w:val="20"/>
                <w:szCs w:val="20"/>
              </w:rPr>
            </w:pPr>
            <w:r w:rsidRPr="00557282">
              <w:rPr>
                <w:rFonts w:ascii="GHEA Grapalat" w:hAnsi="GHEA Grapalat"/>
                <w:color w:val="000000"/>
                <w:sz w:val="20"/>
                <w:szCs w:val="20"/>
              </w:rPr>
              <w:t>2</w:t>
            </w:r>
          </w:p>
        </w:tc>
        <w:tc>
          <w:tcPr>
            <w:tcW w:w="2715"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33200000</w:t>
            </w:r>
          </w:p>
        </w:tc>
        <w:tc>
          <w:tcPr>
            <w:tcW w:w="1559" w:type="dxa"/>
            <w:vAlign w:val="center"/>
          </w:tcPr>
          <w:p w:rsidR="000B40D7" w:rsidRPr="00613A9E" w:rsidRDefault="000B40D7" w:rsidP="000B40D7">
            <w:pPr>
              <w:rPr>
                <w:rFonts w:ascii="ArialArmST" w:hAnsi="ArialArmST" w:cs="Arial"/>
                <w:sz w:val="20"/>
                <w:szCs w:val="20"/>
              </w:rPr>
            </w:pPr>
            <w:r w:rsidRPr="00613A9E">
              <w:rPr>
                <w:rFonts w:ascii="Sylfaen" w:hAnsi="Sylfaen" w:cs="Sylfaen"/>
                <w:sz w:val="20"/>
                <w:szCs w:val="20"/>
              </w:rPr>
              <w:t>Раствор Люголя</w:t>
            </w:r>
            <w:r w:rsidRPr="00613A9E">
              <w:rPr>
                <w:sz w:val="20"/>
                <w:szCs w:val="20"/>
              </w:rPr>
              <w:t xml:space="preserve"> ( 10  </w:t>
            </w:r>
            <w:r w:rsidRPr="00613A9E">
              <w:rPr>
                <w:rFonts w:ascii="ArialArmST" w:hAnsi="ArialArmST" w:cs="Arial"/>
                <w:sz w:val="20"/>
                <w:szCs w:val="20"/>
              </w:rPr>
              <w:t xml:space="preserve"> </w:t>
            </w:r>
            <w:r w:rsidRPr="00613A9E">
              <w:rPr>
                <w:rFonts w:ascii="Sylfaen" w:hAnsi="Sylfaen" w:cs="Sylfaen"/>
                <w:sz w:val="20"/>
                <w:szCs w:val="20"/>
                <w:lang w:val="en-US"/>
              </w:rPr>
              <w:t>Раствор Иода</w:t>
            </w:r>
            <w:r w:rsidRPr="00613A9E">
              <w:rPr>
                <w:rFonts w:ascii="ArialArmST" w:hAnsi="ArialArmST" w:cs="Arial"/>
                <w:sz w:val="20"/>
                <w:szCs w:val="20"/>
              </w:rPr>
              <w:t>)</w:t>
            </w:r>
          </w:p>
        </w:tc>
        <w:tc>
          <w:tcPr>
            <w:tcW w:w="1925" w:type="dxa"/>
          </w:tcPr>
          <w:p w:rsidR="000B40D7" w:rsidRPr="00B138F3" w:rsidRDefault="000B40D7" w:rsidP="000B40D7">
            <w:pPr>
              <w:widowControl w:val="0"/>
              <w:jc w:val="center"/>
              <w:rPr>
                <w:rFonts w:ascii="GHEA Grapalat" w:hAnsi="GHEA Grapalat"/>
                <w:sz w:val="16"/>
                <w:szCs w:val="16"/>
              </w:rPr>
            </w:pPr>
          </w:p>
        </w:tc>
        <w:tc>
          <w:tcPr>
            <w:tcW w:w="1467" w:type="dxa"/>
          </w:tcPr>
          <w:p w:rsidR="000B40D7" w:rsidRPr="00B138F3" w:rsidRDefault="000B40D7" w:rsidP="000B40D7">
            <w:pPr>
              <w:widowControl w:val="0"/>
              <w:jc w:val="center"/>
              <w:rPr>
                <w:rFonts w:ascii="GHEA Grapalat" w:hAnsi="GHEA Grapalat"/>
                <w:sz w:val="16"/>
                <w:szCs w:val="16"/>
              </w:rPr>
            </w:pPr>
          </w:p>
        </w:tc>
        <w:tc>
          <w:tcPr>
            <w:tcW w:w="1085" w:type="dxa"/>
            <w:vAlign w:val="center"/>
          </w:tcPr>
          <w:p w:rsidR="000B40D7" w:rsidRPr="00FC489C" w:rsidRDefault="000B40D7" w:rsidP="000B40D7">
            <w:pPr>
              <w:jc w:val="center"/>
              <w:rPr>
                <w:rFonts w:ascii="GHEA Grapalat" w:hAnsi="GHEA Grapalat"/>
                <w:color w:val="000000"/>
                <w:sz w:val="20"/>
                <w:szCs w:val="20"/>
                <w:lang w:val="en-US"/>
              </w:rPr>
            </w:pPr>
            <w:r>
              <w:rPr>
                <w:rFonts w:ascii="GHEA Grapalat" w:hAnsi="GHEA Grapalat"/>
                <w:color w:val="000000"/>
                <w:sz w:val="20"/>
                <w:szCs w:val="20"/>
                <w:lang w:val="en-US"/>
              </w:rPr>
              <w:t>мл</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100</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557282" w:rsidRDefault="000B40D7" w:rsidP="00A02A90">
            <w:pPr>
              <w:jc w:val="center"/>
              <w:rPr>
                <w:rFonts w:ascii="GHEA Grapalat" w:hAnsi="GHEA Grapalat"/>
                <w:color w:val="000000"/>
                <w:sz w:val="20"/>
                <w:szCs w:val="20"/>
              </w:rPr>
            </w:pPr>
            <w:r w:rsidRPr="00557282">
              <w:rPr>
                <w:rFonts w:ascii="GHEA Grapalat" w:hAnsi="GHEA Grapalat"/>
                <w:color w:val="000000"/>
                <w:sz w:val="20"/>
                <w:szCs w:val="20"/>
              </w:rPr>
              <w:t>3</w:t>
            </w:r>
          </w:p>
        </w:tc>
        <w:tc>
          <w:tcPr>
            <w:tcW w:w="2715"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33211400</w:t>
            </w:r>
          </w:p>
        </w:tc>
        <w:tc>
          <w:tcPr>
            <w:tcW w:w="1559" w:type="dxa"/>
            <w:vAlign w:val="center"/>
          </w:tcPr>
          <w:p w:rsidR="000B40D7" w:rsidRPr="00661B7C" w:rsidRDefault="000B40D7" w:rsidP="000B40D7">
            <w:pPr>
              <w:rPr>
                <w:rFonts w:ascii="GHEA Grapalat" w:hAnsi="GHEA Grapalat"/>
                <w:color w:val="000000"/>
                <w:sz w:val="20"/>
                <w:szCs w:val="20"/>
                <w:lang w:val="en-US"/>
              </w:rPr>
            </w:pPr>
            <w:r>
              <w:rPr>
                <w:rFonts w:ascii="GHEA Grapalat" w:hAnsi="GHEA Grapalat"/>
                <w:color w:val="000000"/>
                <w:sz w:val="20"/>
                <w:szCs w:val="20"/>
              </w:rPr>
              <w:t>Реагент</w:t>
            </w:r>
            <w:r w:rsidRPr="00661B7C">
              <w:rPr>
                <w:rFonts w:ascii="GHEA Grapalat" w:hAnsi="GHEA Grapalat"/>
                <w:color w:val="000000"/>
                <w:sz w:val="20"/>
                <w:szCs w:val="20"/>
                <w:lang w:val="en-US"/>
              </w:rPr>
              <w:t xml:space="preserve"> EA - 50 /Reagent,PAP 3B/</w:t>
            </w:r>
          </w:p>
        </w:tc>
        <w:tc>
          <w:tcPr>
            <w:tcW w:w="1925" w:type="dxa"/>
          </w:tcPr>
          <w:p w:rsidR="000B40D7" w:rsidRPr="00FC489C" w:rsidRDefault="000B40D7" w:rsidP="000B40D7">
            <w:pPr>
              <w:widowControl w:val="0"/>
              <w:jc w:val="center"/>
              <w:rPr>
                <w:rFonts w:ascii="GHEA Grapalat" w:hAnsi="GHEA Grapalat"/>
                <w:sz w:val="16"/>
                <w:szCs w:val="16"/>
                <w:lang w:val="en-US"/>
              </w:rPr>
            </w:pPr>
          </w:p>
        </w:tc>
        <w:tc>
          <w:tcPr>
            <w:tcW w:w="1467" w:type="dxa"/>
          </w:tcPr>
          <w:p w:rsidR="000B40D7" w:rsidRPr="00FC489C" w:rsidRDefault="000B40D7" w:rsidP="000B40D7">
            <w:pPr>
              <w:widowControl w:val="0"/>
              <w:jc w:val="center"/>
              <w:rPr>
                <w:rFonts w:ascii="GHEA Grapalat" w:hAnsi="GHEA Grapalat"/>
                <w:sz w:val="16"/>
                <w:szCs w:val="16"/>
                <w:lang w:val="en-US"/>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литр</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2</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t>4</w:t>
            </w:r>
          </w:p>
        </w:tc>
        <w:tc>
          <w:tcPr>
            <w:tcW w:w="2715" w:type="dxa"/>
            <w:vAlign w:val="center"/>
          </w:tcPr>
          <w:p w:rsidR="000B40D7" w:rsidRDefault="000B40D7" w:rsidP="000B40D7">
            <w:pPr>
              <w:rPr>
                <w:color w:val="000000"/>
                <w:sz w:val="22"/>
                <w:szCs w:val="22"/>
              </w:rPr>
            </w:pPr>
            <w:r>
              <w:rPr>
                <w:color w:val="000000"/>
                <w:sz w:val="22"/>
                <w:szCs w:val="22"/>
              </w:rPr>
              <w:t>33200000</w:t>
            </w:r>
          </w:p>
        </w:tc>
        <w:tc>
          <w:tcPr>
            <w:tcW w:w="1559" w:type="dxa"/>
            <w:vAlign w:val="center"/>
          </w:tcPr>
          <w:p w:rsidR="000B40D7" w:rsidRPr="00661B7C" w:rsidRDefault="000B40D7" w:rsidP="000B40D7">
            <w:pPr>
              <w:rPr>
                <w:rFonts w:ascii="GHEA Grapalat" w:hAnsi="GHEA Grapalat"/>
                <w:color w:val="000000"/>
                <w:sz w:val="20"/>
                <w:szCs w:val="20"/>
                <w:lang w:val="en-US"/>
              </w:rPr>
            </w:pPr>
            <w:r>
              <w:rPr>
                <w:rFonts w:ascii="GHEA Grapalat" w:hAnsi="GHEA Grapalat"/>
                <w:color w:val="000000"/>
                <w:sz w:val="20"/>
                <w:szCs w:val="20"/>
              </w:rPr>
              <w:t>Реагент</w:t>
            </w:r>
            <w:r w:rsidRPr="00661B7C">
              <w:rPr>
                <w:rFonts w:ascii="GHEA Grapalat" w:hAnsi="GHEA Grapalat"/>
                <w:color w:val="000000"/>
                <w:sz w:val="20"/>
                <w:szCs w:val="20"/>
                <w:lang w:val="en-US"/>
              </w:rPr>
              <w:t xml:space="preserve"> OG - </w:t>
            </w:r>
            <w:r w:rsidRPr="00661B7C">
              <w:rPr>
                <w:rFonts w:ascii="GHEA Grapalat" w:hAnsi="GHEA Grapalat"/>
                <w:color w:val="000000"/>
                <w:sz w:val="20"/>
                <w:szCs w:val="20"/>
                <w:lang w:val="en-US"/>
              </w:rPr>
              <w:lastRenderedPageBreak/>
              <w:t>6 /Reagent,PAP 2A/</w:t>
            </w:r>
          </w:p>
        </w:tc>
        <w:tc>
          <w:tcPr>
            <w:tcW w:w="1925" w:type="dxa"/>
          </w:tcPr>
          <w:p w:rsidR="000B40D7" w:rsidRPr="00FC489C" w:rsidRDefault="000B40D7" w:rsidP="000B40D7">
            <w:pPr>
              <w:widowControl w:val="0"/>
              <w:jc w:val="center"/>
              <w:rPr>
                <w:rFonts w:ascii="GHEA Grapalat" w:hAnsi="GHEA Grapalat"/>
                <w:sz w:val="16"/>
                <w:szCs w:val="16"/>
                <w:lang w:val="en-US"/>
              </w:rPr>
            </w:pPr>
          </w:p>
        </w:tc>
        <w:tc>
          <w:tcPr>
            <w:tcW w:w="1467" w:type="dxa"/>
          </w:tcPr>
          <w:p w:rsidR="000B40D7" w:rsidRPr="00FC489C" w:rsidRDefault="000B40D7" w:rsidP="000B40D7">
            <w:pPr>
              <w:widowControl w:val="0"/>
              <w:jc w:val="center"/>
              <w:rPr>
                <w:rFonts w:ascii="GHEA Grapalat" w:hAnsi="GHEA Grapalat"/>
                <w:sz w:val="16"/>
                <w:szCs w:val="16"/>
                <w:lang w:val="en-US"/>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литр</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2</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lastRenderedPageBreak/>
              <w:t>5</w:t>
            </w:r>
          </w:p>
        </w:tc>
        <w:tc>
          <w:tcPr>
            <w:tcW w:w="2715" w:type="dxa"/>
            <w:vAlign w:val="center"/>
          </w:tcPr>
          <w:p w:rsidR="000B40D7" w:rsidRDefault="000B40D7" w:rsidP="000B40D7">
            <w:pPr>
              <w:rPr>
                <w:color w:val="000000"/>
                <w:sz w:val="22"/>
                <w:szCs w:val="22"/>
              </w:rPr>
            </w:pPr>
            <w:r>
              <w:rPr>
                <w:color w:val="000000"/>
                <w:sz w:val="22"/>
                <w:szCs w:val="22"/>
              </w:rPr>
              <w:t>33200000</w:t>
            </w:r>
          </w:p>
        </w:tc>
        <w:tc>
          <w:tcPr>
            <w:tcW w:w="1559" w:type="dxa"/>
            <w:vAlign w:val="center"/>
          </w:tcPr>
          <w:p w:rsidR="000B40D7" w:rsidRPr="00661B7C" w:rsidRDefault="000B40D7" w:rsidP="000B40D7">
            <w:pPr>
              <w:rPr>
                <w:rFonts w:ascii="GHEA Grapalat" w:hAnsi="GHEA Grapalat"/>
                <w:color w:val="000000"/>
                <w:sz w:val="20"/>
                <w:szCs w:val="20"/>
                <w:lang w:val="en-US"/>
              </w:rPr>
            </w:pPr>
            <w:r>
              <w:rPr>
                <w:rFonts w:ascii="GHEA Grapalat" w:hAnsi="GHEA Grapalat"/>
                <w:color w:val="000000"/>
                <w:sz w:val="20"/>
                <w:szCs w:val="20"/>
              </w:rPr>
              <w:t>Гематоксилин</w:t>
            </w:r>
            <w:r w:rsidRPr="00661B7C">
              <w:rPr>
                <w:rFonts w:ascii="GHEA Grapalat" w:hAnsi="GHEA Grapalat"/>
                <w:color w:val="000000"/>
                <w:sz w:val="20"/>
                <w:szCs w:val="20"/>
                <w:lang w:val="en-US"/>
              </w:rPr>
              <w:t xml:space="preserve"> /Hematoxyliln HP,PAP 1A/</w:t>
            </w:r>
          </w:p>
        </w:tc>
        <w:tc>
          <w:tcPr>
            <w:tcW w:w="1925" w:type="dxa"/>
          </w:tcPr>
          <w:p w:rsidR="000B40D7" w:rsidRPr="00FC489C" w:rsidRDefault="000B40D7" w:rsidP="000B40D7">
            <w:pPr>
              <w:widowControl w:val="0"/>
              <w:jc w:val="center"/>
              <w:rPr>
                <w:rFonts w:ascii="GHEA Grapalat" w:hAnsi="GHEA Grapalat"/>
                <w:sz w:val="16"/>
                <w:szCs w:val="16"/>
                <w:lang w:val="en-US"/>
              </w:rPr>
            </w:pPr>
          </w:p>
        </w:tc>
        <w:tc>
          <w:tcPr>
            <w:tcW w:w="1467" w:type="dxa"/>
          </w:tcPr>
          <w:p w:rsidR="000B40D7" w:rsidRPr="00FC489C" w:rsidRDefault="000B40D7" w:rsidP="000B40D7">
            <w:pPr>
              <w:widowControl w:val="0"/>
              <w:jc w:val="center"/>
              <w:rPr>
                <w:rFonts w:ascii="GHEA Grapalat" w:hAnsi="GHEA Grapalat"/>
                <w:sz w:val="16"/>
                <w:szCs w:val="16"/>
                <w:lang w:val="en-US"/>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литр</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2</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t>6</w:t>
            </w:r>
          </w:p>
        </w:tc>
        <w:tc>
          <w:tcPr>
            <w:tcW w:w="2715" w:type="dxa"/>
            <w:vAlign w:val="center"/>
          </w:tcPr>
          <w:p w:rsidR="000B40D7" w:rsidRDefault="000B40D7" w:rsidP="000B40D7">
            <w:pPr>
              <w:rPr>
                <w:color w:val="000000"/>
                <w:sz w:val="22"/>
                <w:szCs w:val="22"/>
              </w:rPr>
            </w:pPr>
            <w:r>
              <w:rPr>
                <w:color w:val="000000"/>
                <w:sz w:val="22"/>
                <w:szCs w:val="22"/>
              </w:rPr>
              <w:t>33200000</w:t>
            </w:r>
          </w:p>
        </w:tc>
        <w:tc>
          <w:tcPr>
            <w:tcW w:w="1559"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Ксилен</w:t>
            </w:r>
          </w:p>
        </w:tc>
        <w:tc>
          <w:tcPr>
            <w:tcW w:w="1925" w:type="dxa"/>
          </w:tcPr>
          <w:p w:rsidR="000B40D7" w:rsidRPr="00B138F3" w:rsidRDefault="000B40D7" w:rsidP="000B40D7">
            <w:pPr>
              <w:widowControl w:val="0"/>
              <w:jc w:val="center"/>
              <w:rPr>
                <w:rFonts w:ascii="GHEA Grapalat" w:hAnsi="GHEA Grapalat"/>
                <w:sz w:val="16"/>
                <w:szCs w:val="16"/>
              </w:rPr>
            </w:pPr>
          </w:p>
        </w:tc>
        <w:tc>
          <w:tcPr>
            <w:tcW w:w="1467" w:type="dxa"/>
          </w:tcPr>
          <w:p w:rsidR="000B40D7" w:rsidRPr="00B138F3" w:rsidRDefault="000B40D7" w:rsidP="000B40D7">
            <w:pPr>
              <w:widowControl w:val="0"/>
              <w:jc w:val="center"/>
              <w:rPr>
                <w:rFonts w:ascii="GHEA Grapalat" w:hAnsi="GHEA Grapalat"/>
                <w:sz w:val="16"/>
                <w:szCs w:val="16"/>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литр</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6</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t>7</w:t>
            </w:r>
          </w:p>
        </w:tc>
        <w:tc>
          <w:tcPr>
            <w:tcW w:w="2715" w:type="dxa"/>
            <w:vAlign w:val="center"/>
          </w:tcPr>
          <w:p w:rsidR="000B40D7" w:rsidRDefault="000B40D7" w:rsidP="000B40D7">
            <w:pPr>
              <w:rPr>
                <w:rFonts w:ascii="GHEA Grapalat" w:hAnsi="GHEA Grapalat"/>
                <w:color w:val="000000"/>
                <w:sz w:val="20"/>
                <w:szCs w:val="20"/>
              </w:rPr>
            </w:pPr>
            <w:r w:rsidRPr="007333C5">
              <w:rPr>
                <w:rFonts w:ascii="GHEA Grapalat" w:hAnsi="GHEA Grapalat"/>
                <w:color w:val="000000"/>
                <w:sz w:val="20"/>
                <w:szCs w:val="20"/>
              </w:rPr>
              <w:t>38431700</w:t>
            </w:r>
          </w:p>
        </w:tc>
        <w:tc>
          <w:tcPr>
            <w:tcW w:w="1559" w:type="dxa"/>
            <w:vAlign w:val="center"/>
          </w:tcPr>
          <w:p w:rsidR="000B40D7" w:rsidRPr="009F7C0B" w:rsidRDefault="000B40D7" w:rsidP="000B40D7">
            <w:pPr>
              <w:rPr>
                <w:rFonts w:ascii="GHEA Grapalat" w:hAnsi="GHEA Grapalat"/>
                <w:color w:val="000000"/>
                <w:sz w:val="20"/>
                <w:szCs w:val="20"/>
              </w:rPr>
            </w:pPr>
            <w:r w:rsidRPr="009F7C0B">
              <w:rPr>
                <w:rFonts w:ascii="GHEA Grapalat" w:hAnsi="GHEA Grapalat"/>
                <w:color w:val="000000"/>
                <w:sz w:val="20"/>
                <w:szCs w:val="20"/>
              </w:rPr>
              <w:t>Пипетка для гемометра Салли 0.02мл</w:t>
            </w:r>
          </w:p>
        </w:tc>
        <w:tc>
          <w:tcPr>
            <w:tcW w:w="1925" w:type="dxa"/>
          </w:tcPr>
          <w:p w:rsidR="000B40D7" w:rsidRPr="00B138F3" w:rsidRDefault="000B40D7" w:rsidP="000B40D7">
            <w:pPr>
              <w:widowControl w:val="0"/>
              <w:jc w:val="center"/>
              <w:rPr>
                <w:rFonts w:ascii="GHEA Grapalat" w:hAnsi="GHEA Grapalat"/>
                <w:sz w:val="16"/>
                <w:szCs w:val="16"/>
              </w:rPr>
            </w:pPr>
          </w:p>
        </w:tc>
        <w:tc>
          <w:tcPr>
            <w:tcW w:w="1467" w:type="dxa"/>
          </w:tcPr>
          <w:p w:rsidR="000B40D7" w:rsidRPr="00B138F3" w:rsidRDefault="000B40D7" w:rsidP="000B40D7">
            <w:pPr>
              <w:widowControl w:val="0"/>
              <w:jc w:val="center"/>
              <w:rPr>
                <w:rFonts w:ascii="GHEA Grapalat" w:hAnsi="GHEA Grapalat"/>
                <w:sz w:val="16"/>
                <w:szCs w:val="16"/>
              </w:rPr>
            </w:pPr>
          </w:p>
        </w:tc>
        <w:tc>
          <w:tcPr>
            <w:tcW w:w="1085"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штук</w:t>
            </w:r>
          </w:p>
        </w:tc>
        <w:tc>
          <w:tcPr>
            <w:tcW w:w="1559" w:type="dxa"/>
            <w:vAlign w:val="center"/>
          </w:tcPr>
          <w:p w:rsidR="000B40D7" w:rsidRDefault="000B40D7" w:rsidP="000B40D7">
            <w:pPr>
              <w:jc w:val="center"/>
              <w:rPr>
                <w:rFonts w:ascii="GHEA Grapalat" w:hAnsi="GHEA Grapalat"/>
                <w:color w:val="000000"/>
                <w:sz w:val="20"/>
                <w:szCs w:val="20"/>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GHEA Grapalat" w:hAnsi="GHEA Grapalat"/>
                <w:color w:val="000000"/>
                <w:sz w:val="20"/>
                <w:szCs w:val="20"/>
              </w:rPr>
            </w:pPr>
            <w:r>
              <w:rPr>
                <w:rFonts w:ascii="GHEA Grapalat" w:hAnsi="GHEA Grapalat"/>
                <w:color w:val="000000"/>
                <w:sz w:val="20"/>
                <w:szCs w:val="20"/>
              </w:rPr>
              <w:t>20</w:t>
            </w:r>
          </w:p>
        </w:tc>
        <w:tc>
          <w:tcPr>
            <w:tcW w:w="709" w:type="dxa"/>
            <w:vAlign w:val="center"/>
          </w:tcPr>
          <w:p w:rsidR="000B40D7" w:rsidRDefault="000B40D7" w:rsidP="000B40D7">
            <w:pPr>
              <w:jc w:val="center"/>
              <w:rPr>
                <w:rFonts w:ascii="GHEA Grapalat" w:hAnsi="GHEA Grapalat"/>
                <w:color w:val="000000"/>
                <w:sz w:val="20"/>
                <w:szCs w:val="20"/>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0B40D7" w:rsidRPr="00B138F3" w:rsidTr="00AD4298">
        <w:trPr>
          <w:trHeight w:val="246"/>
          <w:jc w:val="center"/>
        </w:trPr>
        <w:tc>
          <w:tcPr>
            <w:tcW w:w="1242" w:type="dxa"/>
            <w:vAlign w:val="center"/>
          </w:tcPr>
          <w:p w:rsidR="000B40D7" w:rsidRPr="00F21529" w:rsidRDefault="000B40D7" w:rsidP="00A02A90">
            <w:pPr>
              <w:jc w:val="center"/>
              <w:rPr>
                <w:rFonts w:ascii="GHEA Grapalat" w:hAnsi="GHEA Grapalat"/>
                <w:color w:val="000000"/>
                <w:sz w:val="20"/>
                <w:szCs w:val="20"/>
              </w:rPr>
            </w:pPr>
            <w:r w:rsidRPr="00F21529">
              <w:rPr>
                <w:rFonts w:ascii="GHEA Grapalat" w:hAnsi="GHEA Grapalat"/>
                <w:color w:val="000000"/>
                <w:sz w:val="20"/>
                <w:szCs w:val="20"/>
              </w:rPr>
              <w:t>8</w:t>
            </w:r>
          </w:p>
        </w:tc>
        <w:tc>
          <w:tcPr>
            <w:tcW w:w="2715" w:type="dxa"/>
            <w:vAlign w:val="center"/>
          </w:tcPr>
          <w:p w:rsidR="000B40D7" w:rsidRDefault="000B40D7" w:rsidP="000B40D7">
            <w:pPr>
              <w:rPr>
                <w:rFonts w:ascii="GHEA Grapalat" w:hAnsi="GHEA Grapalat"/>
                <w:color w:val="000000"/>
                <w:sz w:val="20"/>
                <w:szCs w:val="20"/>
              </w:rPr>
            </w:pPr>
            <w:r>
              <w:rPr>
                <w:rFonts w:ascii="GHEA Grapalat" w:hAnsi="GHEA Grapalat"/>
                <w:color w:val="000000"/>
                <w:sz w:val="20"/>
                <w:szCs w:val="20"/>
              </w:rPr>
              <w:t>33200000</w:t>
            </w:r>
          </w:p>
        </w:tc>
        <w:tc>
          <w:tcPr>
            <w:tcW w:w="1559" w:type="dxa"/>
            <w:vAlign w:val="center"/>
          </w:tcPr>
          <w:p w:rsidR="000B40D7" w:rsidRPr="009F7C0B" w:rsidRDefault="000B40D7" w:rsidP="000B40D7">
            <w:pPr>
              <w:rPr>
                <w:rFonts w:ascii="GHEA Grapalat" w:hAnsi="GHEA Grapalat"/>
                <w:color w:val="000000"/>
                <w:sz w:val="20"/>
                <w:szCs w:val="20"/>
              </w:rPr>
            </w:pPr>
            <w:r w:rsidRPr="009F7C0B">
              <w:rPr>
                <w:rFonts w:ascii="GHEA Grapalat" w:hAnsi="GHEA Grapalat"/>
                <w:color w:val="000000"/>
                <w:sz w:val="20"/>
                <w:szCs w:val="20"/>
              </w:rPr>
              <w:t>Тр. Среда для микробиол. исследований</w:t>
            </w:r>
          </w:p>
        </w:tc>
        <w:tc>
          <w:tcPr>
            <w:tcW w:w="1925" w:type="dxa"/>
          </w:tcPr>
          <w:p w:rsidR="000B40D7" w:rsidRPr="00B138F3" w:rsidRDefault="000B40D7" w:rsidP="000B40D7">
            <w:pPr>
              <w:widowControl w:val="0"/>
              <w:jc w:val="center"/>
              <w:rPr>
                <w:rFonts w:ascii="GHEA Grapalat" w:hAnsi="GHEA Grapalat"/>
                <w:sz w:val="16"/>
                <w:szCs w:val="16"/>
              </w:rPr>
            </w:pPr>
          </w:p>
        </w:tc>
        <w:tc>
          <w:tcPr>
            <w:tcW w:w="1467" w:type="dxa"/>
          </w:tcPr>
          <w:p w:rsidR="000B40D7" w:rsidRPr="00B138F3" w:rsidRDefault="000B40D7" w:rsidP="000B40D7">
            <w:pPr>
              <w:widowControl w:val="0"/>
              <w:jc w:val="center"/>
              <w:rPr>
                <w:rFonts w:ascii="GHEA Grapalat" w:hAnsi="GHEA Grapalat"/>
                <w:sz w:val="16"/>
                <w:szCs w:val="16"/>
              </w:rPr>
            </w:pPr>
          </w:p>
        </w:tc>
        <w:tc>
          <w:tcPr>
            <w:tcW w:w="1085" w:type="dxa"/>
            <w:vAlign w:val="center"/>
          </w:tcPr>
          <w:p w:rsidR="000B40D7" w:rsidRDefault="000B40D7" w:rsidP="000B40D7">
            <w:pPr>
              <w:jc w:val="center"/>
              <w:rPr>
                <w:rFonts w:ascii="Calibri" w:hAnsi="Calibri"/>
                <w:color w:val="000000"/>
                <w:sz w:val="22"/>
                <w:szCs w:val="22"/>
              </w:rPr>
            </w:pPr>
            <w:r>
              <w:rPr>
                <w:rFonts w:ascii="Sylfaen" w:hAnsi="Sylfaen" w:cs="Sylfaen"/>
                <w:color w:val="000000"/>
                <w:sz w:val="22"/>
                <w:szCs w:val="22"/>
              </w:rPr>
              <w:t>штук</w:t>
            </w:r>
          </w:p>
        </w:tc>
        <w:tc>
          <w:tcPr>
            <w:tcW w:w="1559" w:type="dxa"/>
            <w:vAlign w:val="center"/>
          </w:tcPr>
          <w:p w:rsidR="000B40D7" w:rsidRDefault="000B40D7" w:rsidP="000B40D7">
            <w:pPr>
              <w:jc w:val="center"/>
              <w:rPr>
                <w:rFonts w:ascii="Calibri" w:hAnsi="Calibri"/>
                <w:color w:val="000000"/>
                <w:sz w:val="22"/>
                <w:szCs w:val="22"/>
              </w:rPr>
            </w:pPr>
          </w:p>
        </w:tc>
        <w:tc>
          <w:tcPr>
            <w:tcW w:w="1134" w:type="dxa"/>
          </w:tcPr>
          <w:p w:rsidR="000B40D7" w:rsidRPr="00757012" w:rsidRDefault="000B40D7" w:rsidP="000B40D7">
            <w:pPr>
              <w:jc w:val="center"/>
              <w:rPr>
                <w:rFonts w:ascii="GHEA Grapalat" w:hAnsi="GHEA Grapalat"/>
                <w:sz w:val="20"/>
                <w:szCs w:val="20"/>
              </w:rPr>
            </w:pPr>
          </w:p>
        </w:tc>
        <w:tc>
          <w:tcPr>
            <w:tcW w:w="850" w:type="dxa"/>
            <w:vAlign w:val="center"/>
          </w:tcPr>
          <w:p w:rsidR="000B40D7" w:rsidRDefault="000B40D7" w:rsidP="000B40D7">
            <w:pPr>
              <w:jc w:val="center"/>
              <w:rPr>
                <w:rFonts w:ascii="Calibri" w:hAnsi="Calibri"/>
                <w:color w:val="000000"/>
                <w:sz w:val="22"/>
                <w:szCs w:val="22"/>
              </w:rPr>
            </w:pPr>
            <w:r>
              <w:rPr>
                <w:rFonts w:ascii="Calibri" w:hAnsi="Calibri"/>
                <w:color w:val="000000"/>
                <w:sz w:val="22"/>
                <w:szCs w:val="22"/>
              </w:rPr>
              <w:t>1500</w:t>
            </w:r>
          </w:p>
        </w:tc>
        <w:tc>
          <w:tcPr>
            <w:tcW w:w="709" w:type="dxa"/>
            <w:vAlign w:val="center"/>
          </w:tcPr>
          <w:p w:rsidR="000B40D7" w:rsidRDefault="000B40D7" w:rsidP="000B40D7">
            <w:pPr>
              <w:jc w:val="center"/>
              <w:rPr>
                <w:rFonts w:ascii="Calibri" w:hAnsi="Calibri"/>
                <w:color w:val="000000"/>
                <w:sz w:val="22"/>
                <w:szCs w:val="22"/>
              </w:rPr>
            </w:pPr>
          </w:p>
        </w:tc>
        <w:tc>
          <w:tcPr>
            <w:tcW w:w="1158" w:type="dxa"/>
          </w:tcPr>
          <w:p w:rsidR="000B40D7" w:rsidRPr="00B138F3" w:rsidRDefault="000B40D7" w:rsidP="000B40D7">
            <w:pPr>
              <w:widowControl w:val="0"/>
              <w:jc w:val="center"/>
              <w:rPr>
                <w:rFonts w:ascii="GHEA Grapalat" w:hAnsi="GHEA Grapalat"/>
                <w:sz w:val="16"/>
                <w:szCs w:val="16"/>
              </w:rPr>
            </w:pPr>
          </w:p>
        </w:tc>
        <w:tc>
          <w:tcPr>
            <w:tcW w:w="947" w:type="dxa"/>
          </w:tcPr>
          <w:p w:rsidR="000B40D7" w:rsidRPr="00B138F3" w:rsidRDefault="000B40D7" w:rsidP="000B40D7">
            <w:pPr>
              <w:widowControl w:val="0"/>
              <w:jc w:val="center"/>
              <w:rPr>
                <w:rFonts w:ascii="GHEA Grapalat" w:hAnsi="GHEA Grapalat"/>
                <w:sz w:val="16"/>
                <w:szCs w:val="16"/>
              </w:rPr>
            </w:pPr>
          </w:p>
        </w:tc>
      </w:tr>
      <w:tr w:rsidR="00782666" w:rsidRPr="00B138F3" w:rsidTr="00AD4298">
        <w:trPr>
          <w:trHeight w:val="246"/>
          <w:jc w:val="center"/>
        </w:trPr>
        <w:tc>
          <w:tcPr>
            <w:tcW w:w="1242" w:type="dxa"/>
            <w:vAlign w:val="center"/>
          </w:tcPr>
          <w:p w:rsidR="00782666" w:rsidRPr="00F21529" w:rsidRDefault="00782666" w:rsidP="00A02A90">
            <w:pPr>
              <w:jc w:val="center"/>
              <w:rPr>
                <w:rFonts w:ascii="GHEA Grapalat" w:hAnsi="GHEA Grapalat"/>
                <w:color w:val="000000"/>
                <w:sz w:val="20"/>
                <w:szCs w:val="20"/>
              </w:rPr>
            </w:pPr>
            <w:r w:rsidRPr="00F21529">
              <w:rPr>
                <w:rFonts w:ascii="GHEA Grapalat" w:hAnsi="GHEA Grapalat"/>
                <w:color w:val="000000"/>
                <w:sz w:val="20"/>
                <w:szCs w:val="20"/>
              </w:rPr>
              <w:t>9</w:t>
            </w:r>
          </w:p>
        </w:tc>
        <w:tc>
          <w:tcPr>
            <w:tcW w:w="2715" w:type="dxa"/>
            <w:vAlign w:val="center"/>
          </w:tcPr>
          <w:p w:rsidR="00782666" w:rsidRDefault="00782666" w:rsidP="00782666">
            <w:pPr>
              <w:rPr>
                <w:rFonts w:ascii="GHEA Grapalat" w:hAnsi="GHEA Grapalat"/>
                <w:color w:val="000000"/>
                <w:sz w:val="20"/>
                <w:szCs w:val="20"/>
              </w:rPr>
            </w:pPr>
            <w:r>
              <w:rPr>
                <w:rFonts w:ascii="GHEA Grapalat" w:hAnsi="GHEA Grapalat"/>
                <w:color w:val="000000"/>
                <w:sz w:val="20"/>
                <w:szCs w:val="20"/>
              </w:rPr>
              <w:t>33100000</w:t>
            </w:r>
          </w:p>
        </w:tc>
        <w:tc>
          <w:tcPr>
            <w:tcW w:w="1559" w:type="dxa"/>
            <w:vAlign w:val="center"/>
          </w:tcPr>
          <w:p w:rsidR="00782666" w:rsidRPr="00782666" w:rsidRDefault="00782666" w:rsidP="00782666">
            <w:pPr>
              <w:rPr>
                <w:rFonts w:ascii="GHEA Grapalat" w:hAnsi="GHEA Grapalat"/>
                <w:color w:val="000000"/>
                <w:sz w:val="20"/>
                <w:szCs w:val="20"/>
              </w:rPr>
            </w:pPr>
            <w:r>
              <w:rPr>
                <w:rFonts w:ascii="GHEA Grapalat" w:hAnsi="GHEA Grapalat"/>
                <w:color w:val="000000"/>
                <w:sz w:val="20"/>
                <w:szCs w:val="20"/>
              </w:rPr>
              <w:t>Пробирка</w:t>
            </w:r>
            <w:r w:rsidRPr="00782666">
              <w:rPr>
                <w:rFonts w:ascii="GHEA Grapalat" w:hAnsi="GHEA Grapalat"/>
                <w:color w:val="000000"/>
                <w:sz w:val="20"/>
                <w:szCs w:val="20"/>
              </w:rPr>
              <w:t xml:space="preserve"> из полистирола</w:t>
            </w:r>
          </w:p>
          <w:p w:rsidR="00782666" w:rsidRPr="00782666" w:rsidRDefault="00782666" w:rsidP="00782666">
            <w:pPr>
              <w:rPr>
                <w:rFonts w:ascii="GHEA Grapalat" w:hAnsi="GHEA Grapalat"/>
                <w:color w:val="000000"/>
                <w:sz w:val="20"/>
                <w:szCs w:val="20"/>
              </w:rPr>
            </w:pPr>
          </w:p>
        </w:tc>
        <w:tc>
          <w:tcPr>
            <w:tcW w:w="1925" w:type="dxa"/>
          </w:tcPr>
          <w:p w:rsidR="00782666" w:rsidRPr="00B138F3" w:rsidRDefault="00782666" w:rsidP="00AD4298">
            <w:pPr>
              <w:widowControl w:val="0"/>
              <w:jc w:val="center"/>
              <w:rPr>
                <w:rFonts w:ascii="GHEA Grapalat" w:hAnsi="GHEA Grapalat"/>
                <w:sz w:val="16"/>
                <w:szCs w:val="16"/>
              </w:rPr>
            </w:pPr>
          </w:p>
        </w:tc>
        <w:tc>
          <w:tcPr>
            <w:tcW w:w="1467" w:type="dxa"/>
          </w:tcPr>
          <w:p w:rsidR="00782666" w:rsidRPr="00B138F3" w:rsidRDefault="00782666" w:rsidP="00AD4298">
            <w:pPr>
              <w:widowControl w:val="0"/>
              <w:jc w:val="center"/>
              <w:rPr>
                <w:rFonts w:ascii="GHEA Grapalat" w:hAnsi="GHEA Grapalat"/>
                <w:sz w:val="16"/>
                <w:szCs w:val="16"/>
              </w:rPr>
            </w:pPr>
          </w:p>
        </w:tc>
        <w:tc>
          <w:tcPr>
            <w:tcW w:w="1085" w:type="dxa"/>
            <w:vAlign w:val="center"/>
          </w:tcPr>
          <w:p w:rsidR="00782666" w:rsidRDefault="00782666" w:rsidP="002004EF">
            <w:pPr>
              <w:jc w:val="center"/>
              <w:rPr>
                <w:rFonts w:ascii="Calibri" w:hAnsi="Calibri"/>
                <w:color w:val="000000"/>
                <w:sz w:val="22"/>
                <w:szCs w:val="22"/>
              </w:rPr>
            </w:pPr>
            <w:r>
              <w:rPr>
                <w:rFonts w:ascii="Sylfaen" w:hAnsi="Sylfaen" w:cs="Sylfaen"/>
                <w:color w:val="000000"/>
                <w:sz w:val="22"/>
                <w:szCs w:val="22"/>
              </w:rPr>
              <w:t>штук</w:t>
            </w:r>
          </w:p>
        </w:tc>
        <w:tc>
          <w:tcPr>
            <w:tcW w:w="1559" w:type="dxa"/>
            <w:vAlign w:val="center"/>
          </w:tcPr>
          <w:p w:rsidR="00782666" w:rsidRDefault="00782666" w:rsidP="00AD4298">
            <w:pPr>
              <w:jc w:val="center"/>
              <w:rPr>
                <w:rFonts w:ascii="GHEA Grapalat" w:hAnsi="GHEA Grapalat"/>
                <w:color w:val="000000"/>
                <w:sz w:val="20"/>
                <w:szCs w:val="20"/>
              </w:rPr>
            </w:pPr>
          </w:p>
        </w:tc>
        <w:tc>
          <w:tcPr>
            <w:tcW w:w="1134" w:type="dxa"/>
          </w:tcPr>
          <w:p w:rsidR="00782666" w:rsidRPr="00757012" w:rsidRDefault="00782666" w:rsidP="00AD4298">
            <w:pPr>
              <w:jc w:val="center"/>
              <w:rPr>
                <w:rFonts w:ascii="GHEA Grapalat" w:hAnsi="GHEA Grapalat"/>
                <w:sz w:val="20"/>
                <w:szCs w:val="20"/>
              </w:rPr>
            </w:pPr>
          </w:p>
        </w:tc>
        <w:tc>
          <w:tcPr>
            <w:tcW w:w="850" w:type="dxa"/>
            <w:vAlign w:val="center"/>
          </w:tcPr>
          <w:p w:rsidR="00782666" w:rsidRDefault="00782666" w:rsidP="002004EF">
            <w:pPr>
              <w:jc w:val="center"/>
              <w:rPr>
                <w:rFonts w:ascii="GHEA Grapalat" w:hAnsi="GHEA Grapalat"/>
                <w:color w:val="000000"/>
                <w:sz w:val="20"/>
                <w:szCs w:val="20"/>
              </w:rPr>
            </w:pPr>
            <w:r>
              <w:rPr>
                <w:rFonts w:ascii="GHEA Grapalat" w:hAnsi="GHEA Grapalat"/>
                <w:color w:val="000000"/>
                <w:sz w:val="20"/>
                <w:szCs w:val="20"/>
              </w:rPr>
              <w:t>2000</w:t>
            </w:r>
          </w:p>
        </w:tc>
        <w:tc>
          <w:tcPr>
            <w:tcW w:w="709" w:type="dxa"/>
            <w:vAlign w:val="center"/>
          </w:tcPr>
          <w:p w:rsidR="00782666" w:rsidRDefault="00782666" w:rsidP="00AD4298">
            <w:pPr>
              <w:jc w:val="center"/>
              <w:rPr>
                <w:rFonts w:ascii="GHEA Grapalat" w:hAnsi="GHEA Grapalat"/>
                <w:color w:val="000000"/>
                <w:sz w:val="20"/>
                <w:szCs w:val="20"/>
              </w:rPr>
            </w:pPr>
          </w:p>
        </w:tc>
        <w:tc>
          <w:tcPr>
            <w:tcW w:w="1158" w:type="dxa"/>
          </w:tcPr>
          <w:p w:rsidR="00782666" w:rsidRPr="00B138F3" w:rsidRDefault="00782666" w:rsidP="00AD4298">
            <w:pPr>
              <w:widowControl w:val="0"/>
              <w:jc w:val="center"/>
              <w:rPr>
                <w:rFonts w:ascii="GHEA Grapalat" w:hAnsi="GHEA Grapalat"/>
                <w:sz w:val="16"/>
                <w:szCs w:val="16"/>
              </w:rPr>
            </w:pPr>
          </w:p>
        </w:tc>
        <w:tc>
          <w:tcPr>
            <w:tcW w:w="947" w:type="dxa"/>
          </w:tcPr>
          <w:p w:rsidR="00782666" w:rsidRPr="00B138F3" w:rsidRDefault="00782666" w:rsidP="00AD4298">
            <w:pPr>
              <w:widowControl w:val="0"/>
              <w:jc w:val="center"/>
              <w:rPr>
                <w:rFonts w:ascii="GHEA Grapalat" w:hAnsi="GHEA Grapalat"/>
                <w:sz w:val="16"/>
                <w:szCs w:val="16"/>
              </w:rPr>
            </w:pPr>
          </w:p>
        </w:tc>
      </w:tr>
      <w:tr w:rsidR="00782666" w:rsidRPr="00B138F3" w:rsidTr="00AD4298">
        <w:trPr>
          <w:trHeight w:val="246"/>
          <w:jc w:val="center"/>
        </w:trPr>
        <w:tc>
          <w:tcPr>
            <w:tcW w:w="1242" w:type="dxa"/>
            <w:vAlign w:val="center"/>
          </w:tcPr>
          <w:p w:rsidR="00782666" w:rsidRPr="00F21529" w:rsidRDefault="00782666" w:rsidP="00A02A90">
            <w:pPr>
              <w:jc w:val="center"/>
              <w:rPr>
                <w:rFonts w:ascii="GHEA Grapalat" w:hAnsi="GHEA Grapalat"/>
                <w:color w:val="000000"/>
                <w:sz w:val="20"/>
                <w:szCs w:val="20"/>
              </w:rPr>
            </w:pPr>
            <w:r w:rsidRPr="00F21529">
              <w:rPr>
                <w:rFonts w:ascii="GHEA Grapalat" w:hAnsi="GHEA Grapalat"/>
                <w:color w:val="000000"/>
                <w:sz w:val="20"/>
                <w:szCs w:val="20"/>
              </w:rPr>
              <w:t>10</w:t>
            </w:r>
          </w:p>
        </w:tc>
        <w:tc>
          <w:tcPr>
            <w:tcW w:w="2715" w:type="dxa"/>
            <w:vAlign w:val="center"/>
          </w:tcPr>
          <w:p w:rsidR="00782666" w:rsidRDefault="00782666" w:rsidP="00782666">
            <w:pPr>
              <w:rPr>
                <w:rFonts w:ascii="GHEA Grapalat" w:hAnsi="GHEA Grapalat"/>
                <w:color w:val="000000"/>
                <w:sz w:val="20"/>
                <w:szCs w:val="20"/>
              </w:rPr>
            </w:pPr>
            <w:r>
              <w:rPr>
                <w:rFonts w:ascii="GHEA Grapalat" w:hAnsi="GHEA Grapalat"/>
                <w:color w:val="000000"/>
                <w:sz w:val="20"/>
                <w:szCs w:val="20"/>
              </w:rPr>
              <w:t>33141210</w:t>
            </w:r>
          </w:p>
        </w:tc>
        <w:tc>
          <w:tcPr>
            <w:tcW w:w="1559" w:type="dxa"/>
            <w:vAlign w:val="center"/>
          </w:tcPr>
          <w:p w:rsidR="00782666" w:rsidRPr="000B40D7" w:rsidRDefault="00782666" w:rsidP="000B40D7">
            <w:pPr>
              <w:rPr>
                <w:rFonts w:ascii="GHEA Grapalat" w:hAnsi="GHEA Grapalat"/>
                <w:color w:val="000000"/>
                <w:sz w:val="20"/>
                <w:szCs w:val="20"/>
              </w:rPr>
            </w:pPr>
            <w:r w:rsidRPr="000B40D7">
              <w:rPr>
                <w:rFonts w:ascii="GHEA Grapalat" w:hAnsi="GHEA Grapalat"/>
                <w:color w:val="000000"/>
                <w:sz w:val="20"/>
                <w:szCs w:val="20"/>
              </w:rPr>
              <w:t>Бабочка для крови 24G</w:t>
            </w:r>
          </w:p>
          <w:p w:rsidR="00782666" w:rsidRPr="000B40D7" w:rsidRDefault="00782666" w:rsidP="000B40D7">
            <w:pPr>
              <w:rPr>
                <w:rFonts w:ascii="GHEA Grapalat" w:hAnsi="GHEA Grapalat"/>
                <w:color w:val="000000"/>
                <w:sz w:val="20"/>
                <w:szCs w:val="20"/>
              </w:rPr>
            </w:pPr>
          </w:p>
        </w:tc>
        <w:tc>
          <w:tcPr>
            <w:tcW w:w="1925" w:type="dxa"/>
          </w:tcPr>
          <w:p w:rsidR="00782666" w:rsidRPr="00B138F3" w:rsidRDefault="00782666" w:rsidP="00AD4298">
            <w:pPr>
              <w:widowControl w:val="0"/>
              <w:jc w:val="center"/>
              <w:rPr>
                <w:rFonts w:ascii="GHEA Grapalat" w:hAnsi="GHEA Grapalat"/>
                <w:sz w:val="16"/>
                <w:szCs w:val="16"/>
              </w:rPr>
            </w:pPr>
          </w:p>
        </w:tc>
        <w:tc>
          <w:tcPr>
            <w:tcW w:w="1467" w:type="dxa"/>
          </w:tcPr>
          <w:p w:rsidR="00782666" w:rsidRPr="00B138F3" w:rsidRDefault="00782666" w:rsidP="00AD4298">
            <w:pPr>
              <w:widowControl w:val="0"/>
              <w:jc w:val="center"/>
              <w:rPr>
                <w:rFonts w:ascii="GHEA Grapalat" w:hAnsi="GHEA Grapalat"/>
                <w:sz w:val="16"/>
                <w:szCs w:val="16"/>
              </w:rPr>
            </w:pPr>
          </w:p>
        </w:tc>
        <w:tc>
          <w:tcPr>
            <w:tcW w:w="1085" w:type="dxa"/>
            <w:vAlign w:val="center"/>
          </w:tcPr>
          <w:p w:rsidR="00782666" w:rsidRDefault="00782666" w:rsidP="002004EF">
            <w:pPr>
              <w:jc w:val="center"/>
              <w:rPr>
                <w:rFonts w:ascii="Calibri" w:hAnsi="Calibri"/>
                <w:color w:val="000000"/>
                <w:sz w:val="22"/>
                <w:szCs w:val="22"/>
              </w:rPr>
            </w:pPr>
            <w:r>
              <w:rPr>
                <w:rFonts w:ascii="Sylfaen" w:hAnsi="Sylfaen" w:cs="Sylfaen"/>
                <w:color w:val="000000"/>
                <w:sz w:val="22"/>
                <w:szCs w:val="22"/>
              </w:rPr>
              <w:t>штук</w:t>
            </w:r>
          </w:p>
        </w:tc>
        <w:tc>
          <w:tcPr>
            <w:tcW w:w="1559" w:type="dxa"/>
            <w:vAlign w:val="center"/>
          </w:tcPr>
          <w:p w:rsidR="00782666" w:rsidRDefault="00782666" w:rsidP="00AD4298">
            <w:pPr>
              <w:jc w:val="center"/>
              <w:rPr>
                <w:rFonts w:ascii="GHEA Grapalat" w:hAnsi="GHEA Grapalat"/>
                <w:color w:val="000000"/>
                <w:sz w:val="20"/>
                <w:szCs w:val="20"/>
              </w:rPr>
            </w:pPr>
          </w:p>
        </w:tc>
        <w:tc>
          <w:tcPr>
            <w:tcW w:w="1134" w:type="dxa"/>
          </w:tcPr>
          <w:p w:rsidR="00782666" w:rsidRPr="00757012" w:rsidRDefault="00782666" w:rsidP="00AD4298">
            <w:pPr>
              <w:jc w:val="center"/>
              <w:rPr>
                <w:rFonts w:ascii="GHEA Grapalat" w:hAnsi="GHEA Grapalat"/>
                <w:sz w:val="20"/>
                <w:szCs w:val="20"/>
              </w:rPr>
            </w:pPr>
          </w:p>
        </w:tc>
        <w:tc>
          <w:tcPr>
            <w:tcW w:w="850" w:type="dxa"/>
            <w:vAlign w:val="center"/>
          </w:tcPr>
          <w:p w:rsidR="00782666" w:rsidRDefault="00782666" w:rsidP="002004EF">
            <w:pPr>
              <w:jc w:val="center"/>
              <w:rPr>
                <w:rFonts w:ascii="GHEA Grapalat" w:hAnsi="GHEA Grapalat"/>
                <w:color w:val="000000"/>
                <w:sz w:val="20"/>
                <w:szCs w:val="20"/>
              </w:rPr>
            </w:pPr>
            <w:r>
              <w:rPr>
                <w:rFonts w:ascii="GHEA Grapalat" w:hAnsi="GHEA Grapalat"/>
                <w:color w:val="000000"/>
                <w:sz w:val="20"/>
                <w:szCs w:val="20"/>
              </w:rPr>
              <w:t>1000</w:t>
            </w:r>
          </w:p>
        </w:tc>
        <w:tc>
          <w:tcPr>
            <w:tcW w:w="709" w:type="dxa"/>
            <w:vAlign w:val="center"/>
          </w:tcPr>
          <w:p w:rsidR="00782666" w:rsidRDefault="00782666" w:rsidP="00AD4298">
            <w:pPr>
              <w:jc w:val="center"/>
              <w:rPr>
                <w:rFonts w:ascii="GHEA Grapalat" w:hAnsi="GHEA Grapalat"/>
                <w:color w:val="000000"/>
                <w:sz w:val="20"/>
                <w:szCs w:val="20"/>
              </w:rPr>
            </w:pPr>
          </w:p>
        </w:tc>
        <w:tc>
          <w:tcPr>
            <w:tcW w:w="1158" w:type="dxa"/>
          </w:tcPr>
          <w:p w:rsidR="00782666" w:rsidRPr="00B138F3" w:rsidRDefault="00782666" w:rsidP="00AD4298">
            <w:pPr>
              <w:widowControl w:val="0"/>
              <w:jc w:val="center"/>
              <w:rPr>
                <w:rFonts w:ascii="GHEA Grapalat" w:hAnsi="GHEA Grapalat"/>
                <w:sz w:val="16"/>
                <w:szCs w:val="16"/>
              </w:rPr>
            </w:pPr>
          </w:p>
        </w:tc>
        <w:tc>
          <w:tcPr>
            <w:tcW w:w="947" w:type="dxa"/>
          </w:tcPr>
          <w:p w:rsidR="00782666" w:rsidRPr="00B138F3" w:rsidRDefault="00782666" w:rsidP="00AD4298">
            <w:pPr>
              <w:widowControl w:val="0"/>
              <w:jc w:val="center"/>
              <w:rPr>
                <w:rFonts w:ascii="GHEA Grapalat" w:hAnsi="GHEA Grapalat"/>
                <w:sz w:val="16"/>
                <w:szCs w:val="16"/>
              </w:rPr>
            </w:pPr>
          </w:p>
        </w:tc>
      </w:tr>
      <w:tr w:rsidR="00D543B5" w:rsidRPr="00B138F3" w:rsidTr="00AD4298">
        <w:trPr>
          <w:trHeight w:val="246"/>
          <w:jc w:val="center"/>
        </w:trPr>
        <w:tc>
          <w:tcPr>
            <w:tcW w:w="1242" w:type="dxa"/>
            <w:vAlign w:val="center"/>
          </w:tcPr>
          <w:p w:rsidR="00D543B5" w:rsidRPr="00F21529" w:rsidRDefault="00D543B5" w:rsidP="00A02A90">
            <w:pPr>
              <w:jc w:val="center"/>
              <w:rPr>
                <w:rFonts w:ascii="GHEA Grapalat" w:hAnsi="GHEA Grapalat"/>
                <w:color w:val="000000"/>
                <w:sz w:val="20"/>
                <w:szCs w:val="20"/>
              </w:rPr>
            </w:pPr>
            <w:r>
              <w:rPr>
                <w:rFonts w:ascii="GHEA Grapalat" w:hAnsi="GHEA Grapalat"/>
                <w:color w:val="000000"/>
                <w:sz w:val="20"/>
                <w:szCs w:val="20"/>
              </w:rPr>
              <w:t>11</w:t>
            </w:r>
          </w:p>
        </w:tc>
        <w:tc>
          <w:tcPr>
            <w:tcW w:w="2715" w:type="dxa"/>
            <w:vAlign w:val="center"/>
          </w:tcPr>
          <w:p w:rsidR="00D543B5" w:rsidRDefault="00D543B5" w:rsidP="00782666">
            <w:pPr>
              <w:rPr>
                <w:rFonts w:ascii="GHEA Grapalat" w:hAnsi="GHEA Grapalat"/>
                <w:color w:val="000000"/>
                <w:sz w:val="20"/>
                <w:szCs w:val="20"/>
              </w:rPr>
            </w:pPr>
            <w:r>
              <w:rPr>
                <w:rFonts w:ascii="GHEA Grapalat" w:hAnsi="GHEA Grapalat"/>
                <w:color w:val="000000"/>
                <w:sz w:val="20"/>
                <w:szCs w:val="20"/>
              </w:rPr>
              <w:t>33200000</w:t>
            </w:r>
          </w:p>
        </w:tc>
        <w:tc>
          <w:tcPr>
            <w:tcW w:w="1559" w:type="dxa"/>
            <w:vAlign w:val="center"/>
          </w:tcPr>
          <w:p w:rsidR="00D543B5" w:rsidRPr="000B40D7" w:rsidRDefault="00D543B5" w:rsidP="000B40D7">
            <w:pPr>
              <w:rPr>
                <w:rFonts w:ascii="GHEA Grapalat" w:hAnsi="GHEA Grapalat"/>
                <w:color w:val="000000"/>
                <w:sz w:val="20"/>
                <w:szCs w:val="20"/>
              </w:rPr>
            </w:pPr>
            <w:r w:rsidRPr="004F7695">
              <w:rPr>
                <w:rFonts w:ascii="GHEA Grapalat" w:hAnsi="GHEA Grapalat"/>
                <w:color w:val="000000"/>
                <w:sz w:val="20"/>
                <w:szCs w:val="20"/>
              </w:rPr>
              <w:t xml:space="preserve">АНТИ-SARS-CoV-2 (96 </w:t>
            </w:r>
            <w:r>
              <w:rPr>
                <w:rFonts w:ascii="GHEA Grapalat" w:hAnsi="GHEA Grapalat"/>
                <w:color w:val="000000"/>
                <w:sz w:val="20"/>
                <w:szCs w:val="20"/>
              </w:rPr>
              <w:t>թեստ</w:t>
            </w:r>
            <w:r w:rsidRPr="004F7695">
              <w:rPr>
                <w:rFonts w:ascii="GHEA Grapalat" w:hAnsi="GHEA Grapalat"/>
                <w:color w:val="000000"/>
                <w:sz w:val="20"/>
                <w:szCs w:val="20"/>
              </w:rPr>
              <w:t>)</w:t>
            </w:r>
          </w:p>
        </w:tc>
        <w:tc>
          <w:tcPr>
            <w:tcW w:w="1925" w:type="dxa"/>
          </w:tcPr>
          <w:p w:rsidR="00D543B5" w:rsidRPr="00B138F3" w:rsidRDefault="00D543B5" w:rsidP="00AD4298">
            <w:pPr>
              <w:widowControl w:val="0"/>
              <w:jc w:val="center"/>
              <w:rPr>
                <w:rFonts w:ascii="GHEA Grapalat" w:hAnsi="GHEA Grapalat"/>
                <w:sz w:val="16"/>
                <w:szCs w:val="16"/>
              </w:rPr>
            </w:pPr>
          </w:p>
        </w:tc>
        <w:tc>
          <w:tcPr>
            <w:tcW w:w="1467" w:type="dxa"/>
          </w:tcPr>
          <w:p w:rsidR="00D543B5" w:rsidRPr="00B138F3" w:rsidRDefault="00D543B5" w:rsidP="00AD4298">
            <w:pPr>
              <w:widowControl w:val="0"/>
              <w:jc w:val="center"/>
              <w:rPr>
                <w:rFonts w:ascii="GHEA Grapalat" w:hAnsi="GHEA Grapalat"/>
                <w:sz w:val="16"/>
                <w:szCs w:val="16"/>
              </w:rPr>
            </w:pPr>
          </w:p>
        </w:tc>
        <w:tc>
          <w:tcPr>
            <w:tcW w:w="1085" w:type="dxa"/>
            <w:vAlign w:val="center"/>
          </w:tcPr>
          <w:p w:rsidR="00D543B5" w:rsidRDefault="00D543B5" w:rsidP="002004EF">
            <w:pPr>
              <w:jc w:val="center"/>
              <w:rPr>
                <w:rFonts w:ascii="Sylfaen" w:hAnsi="Sylfaen" w:cs="Sylfaen"/>
                <w:color w:val="000000"/>
                <w:sz w:val="22"/>
                <w:szCs w:val="22"/>
              </w:rPr>
            </w:pPr>
            <w:r>
              <w:rPr>
                <w:rFonts w:ascii="Sylfaen" w:hAnsi="Sylfaen" w:cs="Sylfaen"/>
                <w:color w:val="000000"/>
                <w:sz w:val="22"/>
                <w:szCs w:val="22"/>
              </w:rPr>
              <w:t>набор</w:t>
            </w:r>
          </w:p>
        </w:tc>
        <w:tc>
          <w:tcPr>
            <w:tcW w:w="1559" w:type="dxa"/>
            <w:vAlign w:val="center"/>
          </w:tcPr>
          <w:p w:rsidR="00D543B5" w:rsidRDefault="00D543B5" w:rsidP="00AD4298">
            <w:pPr>
              <w:jc w:val="center"/>
              <w:rPr>
                <w:rFonts w:ascii="GHEA Grapalat" w:hAnsi="GHEA Grapalat"/>
                <w:color w:val="000000"/>
                <w:sz w:val="20"/>
                <w:szCs w:val="20"/>
              </w:rPr>
            </w:pPr>
          </w:p>
        </w:tc>
        <w:tc>
          <w:tcPr>
            <w:tcW w:w="1134" w:type="dxa"/>
          </w:tcPr>
          <w:p w:rsidR="00D543B5" w:rsidRPr="00757012" w:rsidRDefault="00D543B5" w:rsidP="00AD4298">
            <w:pPr>
              <w:jc w:val="center"/>
              <w:rPr>
                <w:rFonts w:ascii="GHEA Grapalat" w:hAnsi="GHEA Grapalat"/>
                <w:sz w:val="20"/>
                <w:szCs w:val="20"/>
              </w:rPr>
            </w:pPr>
          </w:p>
        </w:tc>
        <w:tc>
          <w:tcPr>
            <w:tcW w:w="850" w:type="dxa"/>
            <w:vAlign w:val="center"/>
          </w:tcPr>
          <w:p w:rsidR="00D543B5" w:rsidRDefault="00D543B5" w:rsidP="002004EF">
            <w:pPr>
              <w:jc w:val="center"/>
              <w:rPr>
                <w:rFonts w:ascii="GHEA Grapalat" w:hAnsi="GHEA Grapalat"/>
                <w:color w:val="000000"/>
                <w:sz w:val="20"/>
                <w:szCs w:val="20"/>
              </w:rPr>
            </w:pPr>
            <w:r>
              <w:rPr>
                <w:rFonts w:ascii="GHEA Grapalat" w:hAnsi="GHEA Grapalat"/>
                <w:color w:val="000000"/>
                <w:sz w:val="20"/>
                <w:szCs w:val="20"/>
              </w:rPr>
              <w:t>2</w:t>
            </w:r>
          </w:p>
        </w:tc>
        <w:tc>
          <w:tcPr>
            <w:tcW w:w="709" w:type="dxa"/>
            <w:vAlign w:val="center"/>
          </w:tcPr>
          <w:p w:rsidR="00D543B5" w:rsidRDefault="00D543B5" w:rsidP="00AD4298">
            <w:pPr>
              <w:jc w:val="center"/>
              <w:rPr>
                <w:rFonts w:ascii="GHEA Grapalat" w:hAnsi="GHEA Grapalat"/>
                <w:color w:val="000000"/>
                <w:sz w:val="20"/>
                <w:szCs w:val="20"/>
              </w:rPr>
            </w:pPr>
          </w:p>
        </w:tc>
        <w:tc>
          <w:tcPr>
            <w:tcW w:w="1158" w:type="dxa"/>
          </w:tcPr>
          <w:p w:rsidR="00D543B5" w:rsidRPr="00B138F3" w:rsidRDefault="00D543B5" w:rsidP="00AD4298">
            <w:pPr>
              <w:widowControl w:val="0"/>
              <w:jc w:val="center"/>
              <w:rPr>
                <w:rFonts w:ascii="GHEA Grapalat" w:hAnsi="GHEA Grapalat"/>
                <w:sz w:val="16"/>
                <w:szCs w:val="16"/>
              </w:rPr>
            </w:pPr>
          </w:p>
        </w:tc>
        <w:tc>
          <w:tcPr>
            <w:tcW w:w="947" w:type="dxa"/>
          </w:tcPr>
          <w:p w:rsidR="00D543B5" w:rsidRPr="00B138F3" w:rsidRDefault="00D543B5" w:rsidP="00AD429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B373CD">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373CD">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6"/>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373CD" w:rsidRPr="00B138F3" w:rsidTr="00AB4EAB">
        <w:trPr>
          <w:trHeight w:val="404"/>
          <w:jc w:val="center"/>
        </w:trPr>
        <w:tc>
          <w:tcPr>
            <w:tcW w:w="1724" w:type="dxa"/>
          </w:tcPr>
          <w:p w:rsidR="00B373CD" w:rsidRPr="00B138F3" w:rsidRDefault="00B373CD" w:rsidP="00B46D58">
            <w:pPr>
              <w:widowControl w:val="0"/>
              <w:jc w:val="center"/>
              <w:rPr>
                <w:rFonts w:ascii="GHEA Grapalat" w:hAnsi="GHEA Grapalat"/>
                <w:sz w:val="16"/>
                <w:szCs w:val="16"/>
              </w:rPr>
            </w:pPr>
          </w:p>
        </w:tc>
        <w:tc>
          <w:tcPr>
            <w:tcW w:w="2155" w:type="dxa"/>
          </w:tcPr>
          <w:p w:rsidR="00B373CD" w:rsidRPr="00877089" w:rsidRDefault="00B373CD" w:rsidP="00B46D58">
            <w:pPr>
              <w:widowControl w:val="0"/>
              <w:jc w:val="center"/>
              <w:rPr>
                <w:rFonts w:ascii="GHEA Grapalat" w:hAnsi="GHEA Grapalat"/>
                <w:sz w:val="16"/>
                <w:szCs w:val="16"/>
                <w:lang w:val="en-US"/>
              </w:rPr>
            </w:pPr>
            <w:r>
              <w:rPr>
                <w:rFonts w:ascii="GHEA Grapalat" w:hAnsi="GHEA Grapalat"/>
                <w:sz w:val="16"/>
                <w:szCs w:val="16"/>
                <w:lang w:val="en-US"/>
              </w:rPr>
              <w:t>Химические реагенты</w:t>
            </w:r>
          </w:p>
        </w:tc>
        <w:tc>
          <w:tcPr>
            <w:tcW w:w="1293" w:type="dxa"/>
          </w:tcPr>
          <w:p w:rsidR="00B373CD" w:rsidRPr="00B138F3" w:rsidRDefault="00B373CD" w:rsidP="00B46D58">
            <w:pPr>
              <w:widowControl w:val="0"/>
              <w:jc w:val="center"/>
              <w:rPr>
                <w:rFonts w:ascii="GHEA Grapalat" w:hAnsi="GHEA Grapalat"/>
                <w:sz w:val="16"/>
                <w:szCs w:val="16"/>
              </w:rPr>
            </w:pPr>
          </w:p>
        </w:tc>
        <w:tc>
          <w:tcPr>
            <w:tcW w:w="1007" w:type="dxa"/>
            <w:vAlign w:val="center"/>
          </w:tcPr>
          <w:p w:rsidR="00B373CD" w:rsidRPr="00877089" w:rsidRDefault="00B373CD" w:rsidP="00B46D58">
            <w:pPr>
              <w:widowControl w:val="0"/>
              <w:jc w:val="center"/>
              <w:rPr>
                <w:rFonts w:ascii="GHEA Grapalat" w:hAnsi="GHEA Grapalat"/>
                <w:sz w:val="16"/>
                <w:szCs w:val="16"/>
                <w:lang w:val="en-US"/>
              </w:rPr>
            </w:pPr>
            <w:r>
              <w:rPr>
                <w:rFonts w:ascii="GHEA Grapalat" w:hAnsi="GHEA Grapalat"/>
                <w:sz w:val="16"/>
                <w:szCs w:val="16"/>
                <w:lang w:val="en-US"/>
              </w:rPr>
              <w:t>---</w:t>
            </w:r>
          </w:p>
        </w:tc>
        <w:tc>
          <w:tcPr>
            <w:tcW w:w="1006" w:type="dxa"/>
            <w:vAlign w:val="center"/>
          </w:tcPr>
          <w:p w:rsidR="00B373CD" w:rsidRPr="00877089" w:rsidRDefault="00B373CD" w:rsidP="00B46D58">
            <w:pPr>
              <w:widowControl w:val="0"/>
              <w:jc w:val="center"/>
              <w:rPr>
                <w:rFonts w:ascii="GHEA Grapalat" w:hAnsi="GHEA Grapalat"/>
                <w:sz w:val="16"/>
                <w:szCs w:val="16"/>
                <w:lang w:val="en-US"/>
              </w:rPr>
            </w:pPr>
            <w:r>
              <w:rPr>
                <w:rFonts w:ascii="GHEA Grapalat" w:hAnsi="GHEA Grapalat"/>
                <w:sz w:val="16"/>
                <w:szCs w:val="16"/>
                <w:lang w:val="en-US"/>
              </w:rPr>
              <w:t>---</w:t>
            </w:r>
          </w:p>
        </w:tc>
        <w:tc>
          <w:tcPr>
            <w:tcW w:w="718" w:type="dxa"/>
            <w:vAlign w:val="center"/>
          </w:tcPr>
          <w:p w:rsidR="00B373CD" w:rsidRPr="00877089" w:rsidRDefault="00B373CD" w:rsidP="002004EF">
            <w:pPr>
              <w:widowControl w:val="0"/>
              <w:jc w:val="center"/>
              <w:rPr>
                <w:rFonts w:ascii="GHEA Grapalat" w:hAnsi="GHEA Grapalat"/>
                <w:sz w:val="16"/>
                <w:szCs w:val="16"/>
                <w:lang w:val="en-US"/>
              </w:rPr>
            </w:pPr>
            <w:r>
              <w:rPr>
                <w:rFonts w:ascii="GHEA Grapalat" w:hAnsi="GHEA Grapalat"/>
                <w:sz w:val="16"/>
                <w:szCs w:val="16"/>
                <w:lang w:val="en-US"/>
              </w:rPr>
              <w:t>---</w:t>
            </w:r>
          </w:p>
        </w:tc>
        <w:tc>
          <w:tcPr>
            <w:tcW w:w="861" w:type="dxa"/>
            <w:vAlign w:val="center"/>
          </w:tcPr>
          <w:p w:rsidR="00B373CD" w:rsidRPr="00877089" w:rsidRDefault="00B373CD" w:rsidP="002004EF">
            <w:pPr>
              <w:widowControl w:val="0"/>
              <w:jc w:val="center"/>
              <w:rPr>
                <w:rFonts w:ascii="GHEA Grapalat" w:hAnsi="GHEA Grapalat"/>
                <w:sz w:val="16"/>
                <w:szCs w:val="16"/>
                <w:lang w:val="en-US"/>
              </w:rPr>
            </w:pPr>
            <w:r>
              <w:rPr>
                <w:rFonts w:ascii="GHEA Grapalat" w:hAnsi="GHEA Grapalat"/>
                <w:sz w:val="16"/>
                <w:szCs w:val="16"/>
                <w:lang w:val="en-US"/>
              </w:rPr>
              <w:t>---</w:t>
            </w:r>
          </w:p>
        </w:tc>
        <w:tc>
          <w:tcPr>
            <w:tcW w:w="545" w:type="dxa"/>
            <w:vAlign w:val="center"/>
          </w:tcPr>
          <w:p w:rsidR="00B373CD" w:rsidRPr="00877089" w:rsidRDefault="00B373CD" w:rsidP="002004EF">
            <w:pPr>
              <w:widowControl w:val="0"/>
              <w:jc w:val="center"/>
              <w:rPr>
                <w:rFonts w:ascii="GHEA Grapalat" w:hAnsi="GHEA Grapalat"/>
                <w:sz w:val="16"/>
                <w:szCs w:val="16"/>
                <w:lang w:val="en-US"/>
              </w:rPr>
            </w:pPr>
            <w:r>
              <w:rPr>
                <w:rFonts w:ascii="GHEA Grapalat" w:hAnsi="GHEA Grapalat"/>
                <w:sz w:val="16"/>
                <w:szCs w:val="16"/>
                <w:lang w:val="en-US"/>
              </w:rPr>
              <w:t>---</w:t>
            </w:r>
          </w:p>
        </w:tc>
        <w:tc>
          <w:tcPr>
            <w:tcW w:w="606" w:type="dxa"/>
            <w:vAlign w:val="center"/>
          </w:tcPr>
          <w:p w:rsidR="00B373CD" w:rsidRPr="00877089" w:rsidRDefault="00B373CD" w:rsidP="002004EF">
            <w:pPr>
              <w:widowControl w:val="0"/>
              <w:jc w:val="center"/>
              <w:rPr>
                <w:rFonts w:ascii="GHEA Grapalat" w:hAnsi="GHEA Grapalat"/>
                <w:sz w:val="16"/>
                <w:szCs w:val="16"/>
                <w:lang w:val="en-US"/>
              </w:rPr>
            </w:pPr>
            <w:r>
              <w:rPr>
                <w:rFonts w:ascii="GHEA Grapalat" w:hAnsi="GHEA Grapalat"/>
                <w:sz w:val="16"/>
                <w:szCs w:val="16"/>
                <w:lang w:val="en-US"/>
              </w:rPr>
              <w:t>---</w:t>
            </w:r>
          </w:p>
        </w:tc>
        <w:tc>
          <w:tcPr>
            <w:tcW w:w="718"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rPr>
              <w:t>20</w:t>
            </w:r>
            <w:r w:rsidRPr="00B138F3">
              <w:rPr>
                <w:rFonts w:ascii="GHEA Grapalat" w:hAnsi="GHEA Grapalat"/>
                <w:sz w:val="16"/>
                <w:szCs w:val="16"/>
              </w:rPr>
              <w:t xml:space="preserve"> %</w:t>
            </w:r>
          </w:p>
        </w:tc>
        <w:tc>
          <w:tcPr>
            <w:tcW w:w="854"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rPr>
              <w:t>4</w:t>
            </w:r>
            <w:r>
              <w:rPr>
                <w:rFonts w:ascii="GHEA Grapalat" w:hAnsi="GHEA Grapalat"/>
                <w:sz w:val="16"/>
                <w:szCs w:val="16"/>
                <w:lang w:val="en-US"/>
              </w:rPr>
              <w:t>0</w:t>
            </w:r>
            <w:r w:rsidRPr="00B138F3">
              <w:rPr>
                <w:rFonts w:ascii="GHEA Grapalat" w:hAnsi="GHEA Grapalat"/>
                <w:sz w:val="16"/>
                <w:szCs w:val="16"/>
              </w:rPr>
              <w:t xml:space="preserve"> %</w:t>
            </w:r>
          </w:p>
        </w:tc>
        <w:tc>
          <w:tcPr>
            <w:tcW w:w="868"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rPr>
              <w:t>6</w:t>
            </w:r>
            <w:r>
              <w:rPr>
                <w:rFonts w:ascii="GHEA Grapalat" w:hAnsi="GHEA Grapalat"/>
                <w:sz w:val="16"/>
                <w:szCs w:val="16"/>
                <w:lang w:val="en-US"/>
              </w:rPr>
              <w:t>0</w:t>
            </w:r>
            <w:r w:rsidRPr="00B138F3">
              <w:rPr>
                <w:rFonts w:ascii="GHEA Grapalat" w:hAnsi="GHEA Grapalat"/>
                <w:sz w:val="16"/>
                <w:szCs w:val="16"/>
              </w:rPr>
              <w:t xml:space="preserve"> %</w:t>
            </w:r>
          </w:p>
        </w:tc>
        <w:tc>
          <w:tcPr>
            <w:tcW w:w="861"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lang w:val="en-US"/>
              </w:rPr>
              <w:t>80</w:t>
            </w:r>
            <w:r w:rsidRPr="00B138F3">
              <w:rPr>
                <w:rFonts w:ascii="GHEA Grapalat" w:hAnsi="GHEA Grapalat"/>
                <w:sz w:val="16"/>
                <w:szCs w:val="16"/>
              </w:rPr>
              <w:t xml:space="preserve"> %</w:t>
            </w:r>
          </w:p>
        </w:tc>
        <w:tc>
          <w:tcPr>
            <w:tcW w:w="1007"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lang w:val="en-US"/>
              </w:rPr>
              <w:t>90</w:t>
            </w:r>
            <w:r w:rsidRPr="00B138F3">
              <w:rPr>
                <w:rFonts w:ascii="GHEA Grapalat" w:hAnsi="GHEA Grapalat"/>
                <w:sz w:val="16"/>
                <w:szCs w:val="16"/>
              </w:rPr>
              <w:t xml:space="preserve"> %</w:t>
            </w:r>
          </w:p>
        </w:tc>
        <w:tc>
          <w:tcPr>
            <w:tcW w:w="861" w:type="dxa"/>
            <w:vAlign w:val="center"/>
          </w:tcPr>
          <w:p w:rsidR="00B373CD" w:rsidRPr="00B138F3" w:rsidRDefault="00B373CD" w:rsidP="00B46D58">
            <w:pPr>
              <w:widowControl w:val="0"/>
              <w:jc w:val="center"/>
              <w:rPr>
                <w:rFonts w:ascii="GHEA Grapalat" w:hAnsi="GHEA Grapalat" w:cs="Arial"/>
                <w:sz w:val="16"/>
                <w:szCs w:val="16"/>
              </w:rPr>
            </w:pPr>
            <w:r>
              <w:rPr>
                <w:rFonts w:ascii="GHEA Grapalat" w:hAnsi="GHEA Grapalat"/>
                <w:sz w:val="16"/>
                <w:szCs w:val="16"/>
                <w:lang w:val="en-US"/>
              </w:rPr>
              <w:t>100</w:t>
            </w:r>
            <w:r w:rsidRPr="00B138F3">
              <w:rPr>
                <w:rFonts w:ascii="GHEA Grapalat" w:hAnsi="GHEA Grapalat"/>
                <w:sz w:val="16"/>
                <w:szCs w:val="16"/>
              </w:rPr>
              <w:t>%</w:t>
            </w:r>
          </w:p>
        </w:tc>
        <w:tc>
          <w:tcPr>
            <w:tcW w:w="821" w:type="dxa"/>
            <w:vAlign w:val="center"/>
          </w:tcPr>
          <w:p w:rsidR="00B373CD" w:rsidRPr="00B138F3" w:rsidRDefault="00B373CD" w:rsidP="00B46D58">
            <w:pPr>
              <w:widowControl w:val="0"/>
              <w:jc w:val="center"/>
              <w:rPr>
                <w:rFonts w:ascii="GHEA Grapalat" w:hAnsi="GHEA Grapalat"/>
                <w:b/>
                <w:sz w:val="16"/>
                <w:szCs w:val="16"/>
              </w:rPr>
            </w:pPr>
            <w:r>
              <w:rPr>
                <w:rFonts w:ascii="GHEA Grapalat" w:hAnsi="GHEA Grapalat"/>
                <w:sz w:val="16"/>
                <w:szCs w:val="16"/>
                <w:lang w:val="en-US"/>
              </w:rPr>
              <w:t>100</w:t>
            </w:r>
            <w:r w:rsidRPr="00B138F3">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0D7" w:rsidRDefault="000B40D7">
      <w:r>
        <w:separator/>
      </w:r>
    </w:p>
  </w:endnote>
  <w:endnote w:type="continuationSeparator" w:id="0">
    <w:p w:rsidR="000B40D7" w:rsidRDefault="000B4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ArmS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0B40D7" w:rsidRPr="00C861E9" w:rsidRDefault="002322C4">
        <w:pPr>
          <w:pStyle w:val="Footer"/>
          <w:jc w:val="center"/>
          <w:rPr>
            <w:rFonts w:ascii="GHEA Grapalat" w:hAnsi="GHEA Grapalat"/>
            <w:sz w:val="24"/>
            <w:szCs w:val="24"/>
          </w:rPr>
        </w:pPr>
        <w:r w:rsidRPr="00C861E9">
          <w:rPr>
            <w:rFonts w:ascii="GHEA Grapalat" w:hAnsi="GHEA Grapalat"/>
            <w:sz w:val="24"/>
            <w:szCs w:val="24"/>
          </w:rPr>
          <w:fldChar w:fldCharType="begin"/>
        </w:r>
        <w:r w:rsidR="000B40D7"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543B5">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0D7" w:rsidRDefault="000B40D7">
      <w:r>
        <w:separator/>
      </w:r>
    </w:p>
  </w:footnote>
  <w:footnote w:type="continuationSeparator" w:id="0">
    <w:p w:rsidR="000B40D7" w:rsidRDefault="000B40D7">
      <w:r>
        <w:continuationSeparator/>
      </w:r>
    </w:p>
  </w:footnote>
  <w:footnote w:id="1">
    <w:p w:rsidR="000B40D7" w:rsidRPr="00ED3BA4" w:rsidRDefault="000B40D7"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B40D7" w:rsidRPr="008842CE" w:rsidRDefault="000B40D7"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B40D7" w:rsidRPr="00CD6B60" w:rsidRDefault="000B40D7" w:rsidP="003E69AA">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B40D7" w:rsidRPr="00CD6B60" w:rsidRDefault="000B40D7" w:rsidP="003E69AA">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B40D7" w:rsidRPr="00CD6B60" w:rsidRDefault="000B40D7" w:rsidP="003E69AA">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B40D7" w:rsidRPr="00CD6B60" w:rsidRDefault="000B40D7" w:rsidP="003E69AA">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0B40D7" w:rsidRPr="0049623A" w:rsidDel="00932115" w:rsidRDefault="000B40D7"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0B40D7" w:rsidRPr="00D3436F" w:rsidRDefault="000B40D7"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B40D7" w:rsidRPr="000811C1" w:rsidRDefault="000B40D7">
      <w:pPr>
        <w:pStyle w:val="FootnoteText"/>
        <w:rPr>
          <w:rFonts w:asciiTheme="minorHAnsi" w:hAnsiTheme="minorHAnsi"/>
        </w:rPr>
      </w:pPr>
    </w:p>
  </w:footnote>
  <w:footnote w:id="6">
    <w:p w:rsidR="000B40D7" w:rsidRPr="002C2499" w:rsidRDefault="000B40D7"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B40D7" w:rsidRPr="000811C1" w:rsidRDefault="000B40D7">
      <w:pPr>
        <w:pStyle w:val="FootnoteText"/>
        <w:rPr>
          <w:rFonts w:asciiTheme="minorHAnsi" w:hAnsiTheme="minorHAnsi"/>
        </w:rPr>
      </w:pPr>
    </w:p>
  </w:footnote>
  <w:footnote w:id="7">
    <w:p w:rsidR="000B40D7" w:rsidRPr="00FE2AA4" w:rsidRDefault="000B40D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0B40D7" w:rsidRPr="008842CE" w:rsidRDefault="000B40D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B40D7" w:rsidRPr="000811C1" w:rsidRDefault="000B40D7">
      <w:pPr>
        <w:pStyle w:val="FootnoteText"/>
        <w:rPr>
          <w:lang w:val="af-ZA"/>
        </w:rPr>
      </w:pPr>
    </w:p>
  </w:footnote>
  <w:footnote w:id="9">
    <w:p w:rsidR="000B40D7" w:rsidRPr="002227A9" w:rsidRDefault="000B40D7"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0B40D7" w:rsidRPr="00636142" w:rsidRDefault="000B40D7" w:rsidP="00636142">
      <w:pPr>
        <w:pStyle w:val="FootnoteText"/>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0B40D7" w:rsidRPr="00636142" w:rsidRDefault="000B40D7"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B40D7" w:rsidRPr="0092041F" w:rsidRDefault="000B40D7"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B40D7" w:rsidRPr="0092041F" w:rsidRDefault="000B40D7" w:rsidP="00C67FAB">
      <w:pPr>
        <w:pStyle w:val="FootnoteText"/>
        <w:jc w:val="both"/>
        <w:rPr>
          <w:rFonts w:ascii="GHEA Grapalat" w:hAnsi="GHEA Grapalat"/>
          <w:i/>
        </w:rPr>
      </w:pPr>
    </w:p>
  </w:footnote>
  <w:footnote w:id="10">
    <w:p w:rsidR="000B40D7" w:rsidRPr="00511966" w:rsidRDefault="000B40D7"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0B40D7" w:rsidRPr="008E4439" w:rsidRDefault="000B40D7"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B40D7" w:rsidRPr="000811C1" w:rsidRDefault="000B40D7" w:rsidP="0027573B">
      <w:pPr>
        <w:pStyle w:val="FootnoteText"/>
        <w:rPr>
          <w:rFonts w:ascii="Sylfaen" w:hAnsi="Sylfaen"/>
          <w:sz w:val="18"/>
          <w:szCs w:val="18"/>
        </w:rPr>
      </w:pPr>
    </w:p>
  </w:footnote>
  <w:footnote w:id="12">
    <w:p w:rsidR="000B40D7" w:rsidRPr="00A31673" w:rsidRDefault="000B40D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0B40D7" w:rsidRPr="00DE7706" w:rsidRDefault="000B40D7">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0B40D7" w:rsidRPr="00B666FB" w:rsidRDefault="000B40D7">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rsidR="000B40D7" w:rsidRDefault="000B40D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B40D7" w:rsidRDefault="000B40D7" w:rsidP="006B3E56">
      <w:pPr>
        <w:pStyle w:val="FootnoteText"/>
        <w:rPr>
          <w:rFonts w:asciiTheme="minorHAnsi" w:hAnsiTheme="minorHAnsi"/>
          <w:lang w:val="af-ZA"/>
        </w:rPr>
      </w:pPr>
    </w:p>
  </w:footnote>
  <w:footnote w:id="16">
    <w:p w:rsidR="000B40D7" w:rsidRPr="00A25D1B" w:rsidRDefault="000B40D7"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0B40D7" w:rsidRPr="00DC619D" w:rsidRDefault="000B40D7"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0B40D7" w:rsidRPr="00D3436F" w:rsidRDefault="000B40D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B40D7" w:rsidRPr="00D3436F" w:rsidRDefault="000B40D7">
      <w:pPr>
        <w:pStyle w:val="FootnoteText"/>
        <w:rPr>
          <w:lang w:val="es-ES"/>
        </w:rPr>
      </w:pPr>
    </w:p>
  </w:footnote>
  <w:footnote w:id="19">
    <w:p w:rsidR="000B40D7" w:rsidRPr="008842CE" w:rsidRDefault="000B40D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B40D7" w:rsidRPr="008842CE" w:rsidRDefault="000B40D7" w:rsidP="003D2FE2">
      <w:pPr>
        <w:pStyle w:val="FootnoteText"/>
        <w:jc w:val="both"/>
        <w:rPr>
          <w:rFonts w:ascii="GHEA Grapalat" w:hAnsi="GHEA Grapalat"/>
        </w:rPr>
      </w:pPr>
    </w:p>
  </w:footnote>
  <w:footnote w:id="20">
    <w:p w:rsidR="000B40D7" w:rsidRPr="008842CE" w:rsidRDefault="000B40D7" w:rsidP="003D2FE2">
      <w:pPr>
        <w:pStyle w:val="FootnoteText"/>
        <w:jc w:val="both"/>
      </w:pPr>
    </w:p>
  </w:footnote>
  <w:footnote w:id="21">
    <w:p w:rsidR="000B40D7" w:rsidRPr="008842CE" w:rsidRDefault="000B40D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B40D7" w:rsidRPr="008842CE" w:rsidRDefault="000B40D7" w:rsidP="000A214C">
      <w:pPr>
        <w:pStyle w:val="FootnoteText"/>
        <w:jc w:val="both"/>
        <w:rPr>
          <w:rFonts w:ascii="GHEA Grapalat" w:hAnsi="GHEA Grapalat"/>
        </w:rPr>
      </w:pPr>
    </w:p>
  </w:footnote>
  <w:footnote w:id="22">
    <w:p w:rsidR="000B40D7" w:rsidRPr="008842CE" w:rsidRDefault="000B40D7" w:rsidP="000A214C">
      <w:pPr>
        <w:pStyle w:val="FootnoteText"/>
        <w:jc w:val="both"/>
      </w:pPr>
    </w:p>
  </w:footnote>
  <w:footnote w:id="23">
    <w:p w:rsidR="000B40D7" w:rsidRPr="008842CE" w:rsidRDefault="000B40D7"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0B40D7" w:rsidRPr="00D3436F" w:rsidRDefault="000B40D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rsidR="000B40D7" w:rsidRPr="008842CE" w:rsidRDefault="000B40D7"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B40D7" w:rsidRPr="00D3436F" w:rsidRDefault="000B40D7">
      <w:pPr>
        <w:pStyle w:val="FootnoteText"/>
        <w:rPr>
          <w:lang w:val="hy-AM"/>
        </w:rPr>
      </w:pPr>
    </w:p>
  </w:footnote>
  <w:footnote w:id="26">
    <w:p w:rsidR="000B40D7" w:rsidRPr="008842CE" w:rsidRDefault="000B40D7"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B40D7" w:rsidRPr="00E85250" w:rsidRDefault="000B40D7" w:rsidP="00D90640">
      <w:pPr>
        <w:widowControl w:val="0"/>
        <w:spacing w:after="160" w:line="360" w:lineRule="auto"/>
        <w:ind w:firstLine="709"/>
        <w:jc w:val="both"/>
        <w:rPr>
          <w:rFonts w:ascii="GHEA Grapalat" w:hAnsi="GHEA Grapalat"/>
          <w:lang w:val="hy-AM"/>
        </w:rPr>
      </w:pPr>
    </w:p>
    <w:p w:rsidR="000B40D7" w:rsidRPr="00D3436F" w:rsidRDefault="000B40D7">
      <w:pPr>
        <w:pStyle w:val="FootnoteText"/>
        <w:rPr>
          <w:lang w:val="hy-AM"/>
        </w:rPr>
      </w:pPr>
    </w:p>
  </w:footnote>
  <w:footnote w:id="27">
    <w:p w:rsidR="000B40D7" w:rsidRPr="00402BC3" w:rsidRDefault="000B40D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B40D7" w:rsidRPr="00552088" w:rsidRDefault="000B40D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B40D7" w:rsidRPr="00D3436F" w:rsidRDefault="000B40D7">
      <w:pPr>
        <w:pStyle w:val="FootnoteText"/>
        <w:rPr>
          <w:lang w:val="hy-AM"/>
        </w:rPr>
      </w:pPr>
    </w:p>
  </w:footnote>
  <w:footnote w:id="28">
    <w:p w:rsidR="000B40D7" w:rsidRPr="008842CE" w:rsidRDefault="000B40D7"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B40D7" w:rsidRPr="00D3436F" w:rsidRDefault="000B40D7">
      <w:pPr>
        <w:pStyle w:val="FootnoteText"/>
        <w:rPr>
          <w:lang w:val="hy-AM"/>
        </w:rPr>
      </w:pPr>
    </w:p>
  </w:footnote>
  <w:footnote w:id="29">
    <w:p w:rsidR="000B40D7" w:rsidRPr="00D3436F" w:rsidRDefault="000B40D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0B40D7" w:rsidRPr="008842CE" w:rsidRDefault="000B40D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B40D7" w:rsidRPr="00D3436F" w:rsidRDefault="000B40D7">
      <w:pPr>
        <w:pStyle w:val="FootnoteText"/>
        <w:rPr>
          <w:lang w:val="hy-AM"/>
        </w:rPr>
      </w:pPr>
    </w:p>
  </w:footnote>
  <w:footnote w:id="31">
    <w:p w:rsidR="000B40D7" w:rsidRPr="008842CE" w:rsidRDefault="000B40D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B40D7" w:rsidRPr="008842CE" w:rsidRDefault="000B40D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B40D7" w:rsidRPr="00D3436F" w:rsidRDefault="000B40D7">
      <w:pPr>
        <w:pStyle w:val="FootnoteText"/>
        <w:rPr>
          <w:lang w:val="hy-AM"/>
        </w:rPr>
      </w:pPr>
    </w:p>
  </w:footnote>
  <w:footnote w:id="32">
    <w:p w:rsidR="000B40D7" w:rsidRPr="00E861BF" w:rsidRDefault="000B40D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3">
    <w:p w:rsidR="000B40D7" w:rsidRDefault="000B40D7"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B40D7" w:rsidRPr="00E861BF" w:rsidRDefault="000B40D7"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rsidR="000B40D7" w:rsidRPr="00E861BF" w:rsidRDefault="000B40D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5">
    <w:p w:rsidR="000B40D7" w:rsidRPr="008842CE" w:rsidRDefault="000B40D7"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rsidR="000B40D7" w:rsidRPr="008842CE" w:rsidRDefault="000B40D7"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22BD"/>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0D7"/>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532"/>
    <w:rsid w:val="00117020"/>
    <w:rsid w:val="00117833"/>
    <w:rsid w:val="00117964"/>
    <w:rsid w:val="00117DAA"/>
    <w:rsid w:val="00121C71"/>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5D4"/>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39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8F4"/>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2C4"/>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43D"/>
    <w:rsid w:val="0027499F"/>
    <w:rsid w:val="00274F0E"/>
    <w:rsid w:val="002754C4"/>
    <w:rsid w:val="0027573B"/>
    <w:rsid w:val="002761BE"/>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6A63"/>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297"/>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2C34"/>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53C"/>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6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69AA"/>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1171"/>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2C9"/>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DD9"/>
    <w:rsid w:val="00545F4E"/>
    <w:rsid w:val="0054752B"/>
    <w:rsid w:val="005500CE"/>
    <w:rsid w:val="00550A62"/>
    <w:rsid w:val="005525A4"/>
    <w:rsid w:val="00552934"/>
    <w:rsid w:val="00552D6E"/>
    <w:rsid w:val="00553DFD"/>
    <w:rsid w:val="005544AC"/>
    <w:rsid w:val="0055623A"/>
    <w:rsid w:val="005563D9"/>
    <w:rsid w:val="00556FEF"/>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428"/>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05B"/>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A81"/>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B7C"/>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6D7"/>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3F0"/>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521"/>
    <w:rsid w:val="00757100"/>
    <w:rsid w:val="00757281"/>
    <w:rsid w:val="007578A9"/>
    <w:rsid w:val="007579D0"/>
    <w:rsid w:val="00757A3F"/>
    <w:rsid w:val="00757CFB"/>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666"/>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5FB0"/>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C78"/>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4DB"/>
    <w:rsid w:val="00814DBD"/>
    <w:rsid w:val="0081568C"/>
    <w:rsid w:val="00816505"/>
    <w:rsid w:val="00816701"/>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089"/>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5FF"/>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2CB"/>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070E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7C7"/>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B4C"/>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8C3"/>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0B"/>
    <w:rsid w:val="009F7C54"/>
    <w:rsid w:val="009F7D78"/>
    <w:rsid w:val="00A00A1F"/>
    <w:rsid w:val="00A00BCA"/>
    <w:rsid w:val="00A00E74"/>
    <w:rsid w:val="00A01157"/>
    <w:rsid w:val="00A0285A"/>
    <w:rsid w:val="00A02A90"/>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3D7"/>
    <w:rsid w:val="00A21F69"/>
    <w:rsid w:val="00A22062"/>
    <w:rsid w:val="00A222D7"/>
    <w:rsid w:val="00A22548"/>
    <w:rsid w:val="00A225D9"/>
    <w:rsid w:val="00A22EB5"/>
    <w:rsid w:val="00A23E7B"/>
    <w:rsid w:val="00A24827"/>
    <w:rsid w:val="00A249DB"/>
    <w:rsid w:val="00A24F80"/>
    <w:rsid w:val="00A2510D"/>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B39"/>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298"/>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3CD"/>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9B4"/>
    <w:rsid w:val="00B57B4F"/>
    <w:rsid w:val="00B57D12"/>
    <w:rsid w:val="00B61677"/>
    <w:rsid w:val="00B62020"/>
    <w:rsid w:val="00B62122"/>
    <w:rsid w:val="00B62D06"/>
    <w:rsid w:val="00B62F78"/>
    <w:rsid w:val="00B63078"/>
    <w:rsid w:val="00B64118"/>
    <w:rsid w:val="00B64BF8"/>
    <w:rsid w:val="00B64C48"/>
    <w:rsid w:val="00B64ECA"/>
    <w:rsid w:val="00B65055"/>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185E"/>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593"/>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9C1"/>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380"/>
    <w:rsid w:val="00C85FFA"/>
    <w:rsid w:val="00C861E9"/>
    <w:rsid w:val="00C864DC"/>
    <w:rsid w:val="00C869C9"/>
    <w:rsid w:val="00C86AB3"/>
    <w:rsid w:val="00C90796"/>
    <w:rsid w:val="00C9153B"/>
    <w:rsid w:val="00C91F69"/>
    <w:rsid w:val="00C929A7"/>
    <w:rsid w:val="00C94323"/>
    <w:rsid w:val="00C970BB"/>
    <w:rsid w:val="00C976CC"/>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42"/>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6F16"/>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3B5"/>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38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44B"/>
    <w:rsid w:val="00E3606B"/>
    <w:rsid w:val="00E36717"/>
    <w:rsid w:val="00E36A86"/>
    <w:rsid w:val="00E40DE2"/>
    <w:rsid w:val="00E41156"/>
    <w:rsid w:val="00E41620"/>
    <w:rsid w:val="00E42272"/>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D36"/>
    <w:rsid w:val="00F460E3"/>
    <w:rsid w:val="00F52AA4"/>
    <w:rsid w:val="00F535C1"/>
    <w:rsid w:val="00F53D4F"/>
    <w:rsid w:val="00F53DF8"/>
    <w:rsid w:val="00F546F2"/>
    <w:rsid w:val="00F5526F"/>
    <w:rsid w:val="00F55654"/>
    <w:rsid w:val="00F556B0"/>
    <w:rsid w:val="00F55ECA"/>
    <w:rsid w:val="00F562DD"/>
    <w:rsid w:val="00F5653D"/>
    <w:rsid w:val="00F60451"/>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8A3"/>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89C"/>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195"/>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C11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C1185E"/>
    <w:rPr>
      <w:rFonts w:ascii="Courier New" w:hAnsi="Courier New" w:cs="Courier New"/>
      <w:lang w:bidi="ar-SA"/>
    </w:rPr>
  </w:style>
  <w:style w:type="character" w:customStyle="1" w:styleId="y2iqfc">
    <w:name w:val="y2iqfc"/>
    <w:basedOn w:val="DefaultParagraphFont"/>
    <w:rsid w:val="000B40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18982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242991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297157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358509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6092388">
      <w:bodyDiv w:val="1"/>
      <w:marLeft w:val="0"/>
      <w:marRight w:val="0"/>
      <w:marTop w:val="0"/>
      <w:marBottom w:val="0"/>
      <w:divBdr>
        <w:top w:val="none" w:sz="0" w:space="0" w:color="auto"/>
        <w:left w:val="none" w:sz="0" w:space="0" w:color="auto"/>
        <w:bottom w:val="none" w:sz="0" w:space="0" w:color="auto"/>
        <w:right w:val="none" w:sz="0" w:space="0" w:color="auto"/>
      </w:divBdr>
    </w:div>
    <w:div w:id="1251889276">
      <w:bodyDiv w:val="1"/>
      <w:marLeft w:val="0"/>
      <w:marRight w:val="0"/>
      <w:marTop w:val="0"/>
      <w:marBottom w:val="0"/>
      <w:divBdr>
        <w:top w:val="none" w:sz="0" w:space="0" w:color="auto"/>
        <w:left w:val="none" w:sz="0" w:space="0" w:color="auto"/>
        <w:bottom w:val="none" w:sz="0" w:space="0" w:color="auto"/>
        <w:right w:val="none" w:sz="0" w:space="0" w:color="auto"/>
      </w:divBdr>
    </w:div>
    <w:div w:id="1255741963">
      <w:bodyDiv w:val="1"/>
      <w:marLeft w:val="0"/>
      <w:marRight w:val="0"/>
      <w:marTop w:val="0"/>
      <w:marBottom w:val="0"/>
      <w:divBdr>
        <w:top w:val="none" w:sz="0" w:space="0" w:color="auto"/>
        <w:left w:val="none" w:sz="0" w:space="0" w:color="auto"/>
        <w:bottom w:val="none" w:sz="0" w:space="0" w:color="auto"/>
        <w:right w:val="none" w:sz="0" w:space="0" w:color="auto"/>
      </w:divBdr>
    </w:div>
    <w:div w:id="1284649456">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1815976">
      <w:bodyDiv w:val="1"/>
      <w:marLeft w:val="0"/>
      <w:marRight w:val="0"/>
      <w:marTop w:val="0"/>
      <w:marBottom w:val="0"/>
      <w:divBdr>
        <w:top w:val="none" w:sz="0" w:space="0" w:color="auto"/>
        <w:left w:val="none" w:sz="0" w:space="0" w:color="auto"/>
        <w:bottom w:val="none" w:sz="0" w:space="0" w:color="auto"/>
        <w:right w:val="none" w:sz="0" w:space="0" w:color="auto"/>
      </w:divBdr>
    </w:div>
    <w:div w:id="177413329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165021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vagyan.tender@g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25FFD-A3F1-4C80-8099-C2A80C73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75</Pages>
  <Words>14382</Words>
  <Characters>104769</Characters>
  <Application>Microsoft Office Word</Application>
  <DocSecurity>0</DocSecurity>
  <Lines>873</Lines>
  <Paragraphs>237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118914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Gayane</cp:lastModifiedBy>
  <cp:revision>37</cp:revision>
  <cp:lastPrinted>2018-02-16T07:12:00Z</cp:lastPrinted>
  <dcterms:created xsi:type="dcterms:W3CDTF">2020-11-23T10:22:00Z</dcterms:created>
  <dcterms:modified xsi:type="dcterms:W3CDTF">2021-06-24T08:24:00Z</dcterms:modified>
</cp:coreProperties>
</file>